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585" w:rsidRDefault="00941585" w:rsidP="005B4281">
      <w:pPr>
        <w:ind w:firstLine="709"/>
        <w:jc w:val="both"/>
        <w:rPr>
          <w:rFonts w:ascii="Times New Roman" w:hAnsi="Times New Roman" w:cs="Times New Roman"/>
          <w:b/>
          <w:sz w:val="28"/>
          <w:szCs w:val="28"/>
          <w:lang w:val="ru-RU"/>
        </w:rPr>
      </w:pPr>
      <w:r w:rsidRPr="00941585">
        <w:rPr>
          <w:rFonts w:ascii="Times New Roman" w:hAnsi="Times New Roman" w:cs="Times New Roman"/>
          <w:b/>
          <w:sz w:val="28"/>
          <w:szCs w:val="28"/>
          <w:lang w:val="ru-RU"/>
        </w:rPr>
        <w:t>1 ТЕОРЕТИЧЕСКИЕ АСПЕКТЫ ДЕНЕЖНО – КРЕДИТНОЙ ПОЛИТИКИ ГОСУДАРСТВА</w:t>
      </w:r>
    </w:p>
    <w:p w:rsidR="00941585" w:rsidRDefault="00941585" w:rsidP="00E97E5A">
      <w:pPr>
        <w:ind w:firstLine="709"/>
        <w:jc w:val="both"/>
        <w:rPr>
          <w:rFonts w:ascii="Times New Roman" w:hAnsi="Times New Roman" w:cs="Times New Roman"/>
          <w:b/>
          <w:sz w:val="28"/>
          <w:szCs w:val="28"/>
          <w:lang w:val="ru-RU"/>
        </w:rPr>
      </w:pPr>
    </w:p>
    <w:p w:rsidR="00941585" w:rsidRDefault="00941585" w:rsidP="001865AE">
      <w:pPr>
        <w:ind w:firstLine="709"/>
        <w:jc w:val="both"/>
        <w:rPr>
          <w:rFonts w:ascii="Times New Roman" w:hAnsi="Times New Roman" w:cs="Times New Roman"/>
          <w:b/>
          <w:sz w:val="28"/>
          <w:szCs w:val="28"/>
          <w:lang w:val="ru-RU"/>
        </w:rPr>
      </w:pPr>
    </w:p>
    <w:p w:rsidR="00941585" w:rsidRPr="00941585" w:rsidRDefault="00941585" w:rsidP="001865AE">
      <w:pPr>
        <w:pStyle w:val="a3"/>
        <w:numPr>
          <w:ilvl w:val="1"/>
          <w:numId w:val="2"/>
        </w:numPr>
        <w:ind w:left="0" w:firstLine="709"/>
        <w:jc w:val="both"/>
        <w:rPr>
          <w:rFonts w:ascii="Times New Roman" w:hAnsi="Times New Roman" w:cs="Times New Roman"/>
          <w:b/>
          <w:sz w:val="28"/>
          <w:szCs w:val="28"/>
          <w:lang w:val="ru-RU"/>
        </w:rPr>
      </w:pPr>
      <w:r w:rsidRPr="00941585">
        <w:rPr>
          <w:rFonts w:ascii="Times New Roman" w:hAnsi="Times New Roman" w:cs="Times New Roman"/>
          <w:b/>
          <w:sz w:val="28"/>
          <w:szCs w:val="28"/>
          <w:lang w:val="ru-RU"/>
        </w:rPr>
        <w:t>Понятие, значение и сущность денежно-кредитной политики</w:t>
      </w:r>
    </w:p>
    <w:p w:rsidR="00941585" w:rsidRDefault="00941585" w:rsidP="001865AE">
      <w:pPr>
        <w:pStyle w:val="a3"/>
        <w:ind w:left="0" w:firstLine="709"/>
        <w:jc w:val="both"/>
        <w:rPr>
          <w:rFonts w:ascii="Times New Roman" w:hAnsi="Times New Roman" w:cs="Times New Roman"/>
          <w:b/>
          <w:sz w:val="28"/>
          <w:szCs w:val="28"/>
          <w:lang w:val="ru-RU"/>
        </w:rPr>
      </w:pPr>
    </w:p>
    <w:p w:rsidR="00941585" w:rsidRPr="00941585" w:rsidRDefault="00941585" w:rsidP="001865AE">
      <w:pPr>
        <w:ind w:firstLine="709"/>
        <w:jc w:val="both"/>
        <w:rPr>
          <w:rFonts w:ascii="Times New Roman" w:hAnsi="Times New Roman" w:cs="Times New Roman"/>
          <w:b/>
          <w:sz w:val="28"/>
          <w:szCs w:val="28"/>
          <w:lang w:val="ru-RU"/>
        </w:rPr>
      </w:pPr>
    </w:p>
    <w:p w:rsidR="009160E4" w:rsidRDefault="009160E4" w:rsidP="001865AE">
      <w:pPr>
        <w:ind w:firstLine="709"/>
        <w:jc w:val="both"/>
        <w:rPr>
          <w:rFonts w:ascii="Times New Roman" w:hAnsi="Times New Roman" w:cs="Times New Roman"/>
          <w:sz w:val="28"/>
          <w:szCs w:val="28"/>
          <w:lang w:val="ru-RU"/>
        </w:rPr>
      </w:pPr>
      <w:r w:rsidRPr="009160E4">
        <w:rPr>
          <w:rFonts w:ascii="Times New Roman" w:hAnsi="Times New Roman" w:cs="Times New Roman"/>
          <w:sz w:val="28"/>
          <w:szCs w:val="28"/>
          <w:lang w:val="ru-RU"/>
        </w:rPr>
        <w:t xml:space="preserve">Денежно-кредитная (монетарная) политика является одним из основных инструментов регулирования экономики. Под </w:t>
      </w:r>
      <w:r w:rsidRPr="009160E4">
        <w:rPr>
          <w:rFonts w:ascii="Times New Roman" w:hAnsi="Times New Roman" w:cs="Times New Roman"/>
          <w:iCs/>
          <w:sz w:val="28"/>
          <w:szCs w:val="28"/>
          <w:lang w:val="ru-RU"/>
        </w:rPr>
        <w:t>денежно-кредитной политикой</w:t>
      </w:r>
      <w:r w:rsidRPr="009160E4">
        <w:rPr>
          <w:rFonts w:ascii="Times New Roman" w:hAnsi="Times New Roman" w:cs="Times New Roman"/>
          <w:sz w:val="28"/>
          <w:szCs w:val="28"/>
          <w:lang w:val="ru-RU"/>
        </w:rPr>
        <w:t xml:space="preserve"> понимают совокупность мероприятий, предпринимаемых правительством в денежно-кредитной сфере с целью регулирования экономики. </w:t>
      </w:r>
      <w:r w:rsidRPr="00116376">
        <w:rPr>
          <w:rFonts w:ascii="Times New Roman" w:hAnsi="Times New Roman" w:cs="Times New Roman"/>
          <w:sz w:val="28"/>
          <w:szCs w:val="28"/>
          <w:lang w:val="ru-RU"/>
        </w:rPr>
        <w:t>Она</w:t>
      </w:r>
      <w:r>
        <w:rPr>
          <w:rFonts w:ascii="Times New Roman" w:hAnsi="Times New Roman" w:cs="Times New Roman"/>
          <w:sz w:val="28"/>
          <w:szCs w:val="28"/>
          <w:lang w:val="ru-RU"/>
        </w:rPr>
        <w:t xml:space="preserve"> </w:t>
      </w:r>
      <w:r w:rsidRPr="00116376">
        <w:rPr>
          <w:rFonts w:ascii="Times New Roman" w:hAnsi="Times New Roman" w:cs="Times New Roman"/>
          <w:sz w:val="28"/>
          <w:szCs w:val="28"/>
          <w:lang w:val="ru-RU"/>
        </w:rPr>
        <w:t>является</w:t>
      </w:r>
      <w:r w:rsidRPr="009160E4">
        <w:rPr>
          <w:rFonts w:ascii="Times New Roman" w:hAnsi="Times New Roman" w:cs="Times New Roman"/>
          <w:sz w:val="28"/>
          <w:szCs w:val="28"/>
          <w:lang w:val="ru-RU"/>
        </w:rPr>
        <w:t xml:space="preserve"> частью общей макроэкономической политики.</w:t>
      </w:r>
    </w:p>
    <w:p w:rsidR="009160E4" w:rsidRDefault="009160E4" w:rsidP="001865A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Существуют следующие</w:t>
      </w:r>
      <w:r w:rsidRPr="009160E4">
        <w:rPr>
          <w:lang w:val="ru-RU"/>
        </w:rPr>
        <w:t xml:space="preserve"> </w:t>
      </w:r>
      <w:r>
        <w:rPr>
          <w:lang w:val="ru-RU"/>
        </w:rPr>
        <w:t xml:space="preserve"> </w:t>
      </w:r>
      <w:r w:rsidRPr="009160E4">
        <w:rPr>
          <w:rFonts w:ascii="Times New Roman" w:hAnsi="Times New Roman" w:cs="Times New Roman"/>
          <w:sz w:val="28"/>
          <w:szCs w:val="28"/>
          <w:lang w:val="ru-RU"/>
        </w:rPr>
        <w:t>определение понятия денежно-кредитной политики:</w:t>
      </w:r>
    </w:p>
    <w:p w:rsidR="009160E4" w:rsidRDefault="009160E4" w:rsidP="001865AE">
      <w:pPr>
        <w:ind w:firstLine="709"/>
        <w:jc w:val="both"/>
        <w:rPr>
          <w:rFonts w:ascii="Times New Roman" w:hAnsi="Times New Roman" w:cs="Times New Roman"/>
          <w:sz w:val="28"/>
          <w:szCs w:val="28"/>
          <w:lang w:val="ru-RU"/>
        </w:rPr>
      </w:pPr>
      <w:r w:rsidRPr="009160E4">
        <w:rPr>
          <w:rFonts w:ascii="Times New Roman" w:hAnsi="Times New Roman" w:cs="Times New Roman"/>
          <w:sz w:val="28"/>
          <w:szCs w:val="28"/>
          <w:lang w:val="ru-RU"/>
        </w:rPr>
        <w:t>Де</w:t>
      </w:r>
      <w:r>
        <w:rPr>
          <w:rFonts w:ascii="Times New Roman" w:hAnsi="Times New Roman" w:cs="Times New Roman"/>
          <w:sz w:val="28"/>
          <w:szCs w:val="28"/>
          <w:lang w:val="ru-RU"/>
        </w:rPr>
        <w:t xml:space="preserve">нежно-кредитная политика - это </w:t>
      </w:r>
      <w:r w:rsidRPr="009160E4">
        <w:rPr>
          <w:rFonts w:ascii="Times New Roman" w:hAnsi="Times New Roman" w:cs="Times New Roman"/>
          <w:sz w:val="28"/>
          <w:szCs w:val="28"/>
          <w:lang w:val="ru-RU"/>
        </w:rPr>
        <w:t>проводимый государством курс и осуществляемые меры в области денежного обращения и кредита, направленные на обеспечение устойчивого, эффективного функционирования экономики, поддержание в надлежащем состоянии денежной системы. Основными составляющими такой политики являются операции на открытом рынке, учетная политика, наличие обязательных минимальных резервов. К наиболее широко используемым методам денежно-кредитной политики относятся: изменение ставки учетного процента, операции на открытом рынке, изменение норм обязательных резервов, а также выборочные методы регули</w:t>
      </w:r>
      <w:r>
        <w:rPr>
          <w:rFonts w:ascii="Times New Roman" w:hAnsi="Times New Roman" w:cs="Times New Roman"/>
          <w:sz w:val="28"/>
          <w:szCs w:val="28"/>
          <w:lang w:val="ru-RU"/>
        </w:rPr>
        <w:t>рования отдельных видов кредита</w:t>
      </w:r>
      <w:r w:rsidRPr="009160E4">
        <w:rPr>
          <w:rFonts w:ascii="Times New Roman" w:hAnsi="Times New Roman" w:cs="Times New Roman"/>
          <w:sz w:val="28"/>
          <w:szCs w:val="28"/>
          <w:lang w:val="ru-RU"/>
        </w:rPr>
        <w:t>.</w:t>
      </w:r>
    </w:p>
    <w:p w:rsidR="009160E4" w:rsidRPr="009160E4" w:rsidRDefault="009160E4" w:rsidP="001865AE">
      <w:pPr>
        <w:ind w:firstLine="709"/>
        <w:jc w:val="both"/>
        <w:rPr>
          <w:rFonts w:ascii="Times New Roman" w:hAnsi="Times New Roman" w:cs="Times New Roman"/>
          <w:sz w:val="28"/>
          <w:szCs w:val="28"/>
          <w:lang w:val="ru-RU"/>
        </w:rPr>
      </w:pPr>
      <w:r w:rsidRPr="009160E4">
        <w:rPr>
          <w:rFonts w:ascii="Times New Roman" w:hAnsi="Times New Roman" w:cs="Times New Roman"/>
          <w:sz w:val="28"/>
          <w:szCs w:val="28"/>
          <w:lang w:val="ru-RU"/>
        </w:rPr>
        <w:t>Де</w:t>
      </w:r>
      <w:r>
        <w:rPr>
          <w:rFonts w:ascii="Times New Roman" w:hAnsi="Times New Roman" w:cs="Times New Roman"/>
          <w:sz w:val="28"/>
          <w:szCs w:val="28"/>
          <w:lang w:val="ru-RU"/>
        </w:rPr>
        <w:t xml:space="preserve">нежно-кредитная политика – это </w:t>
      </w:r>
      <w:r w:rsidRPr="009160E4">
        <w:rPr>
          <w:rFonts w:ascii="Times New Roman" w:hAnsi="Times New Roman" w:cs="Times New Roman"/>
          <w:sz w:val="28"/>
          <w:szCs w:val="28"/>
          <w:lang w:val="ru-RU"/>
        </w:rPr>
        <w:t>совокупность мероприятий центрального банка и правительства, направленных на изменение денежной массы в обращении, объёма кредитов, процентных ставок и других показателей денежного обращения с целью снижения уровня инфляции, устойчивого роста денежной массы и создания предпосылок для с</w:t>
      </w:r>
      <w:r>
        <w:rPr>
          <w:rFonts w:ascii="Times New Roman" w:hAnsi="Times New Roman" w:cs="Times New Roman"/>
          <w:sz w:val="28"/>
          <w:szCs w:val="28"/>
          <w:lang w:val="ru-RU"/>
        </w:rPr>
        <w:t>табильного экономического роста</w:t>
      </w:r>
      <w:r w:rsidRPr="009160E4">
        <w:rPr>
          <w:rFonts w:ascii="Times New Roman" w:hAnsi="Times New Roman" w:cs="Times New Roman"/>
          <w:sz w:val="28"/>
          <w:szCs w:val="28"/>
          <w:lang w:val="ru-RU"/>
        </w:rPr>
        <w:t>.</w:t>
      </w:r>
    </w:p>
    <w:p w:rsidR="00A718DC" w:rsidRDefault="009160E4" w:rsidP="001865AE">
      <w:pPr>
        <w:ind w:firstLine="709"/>
        <w:jc w:val="both"/>
        <w:rPr>
          <w:rFonts w:ascii="Times New Roman" w:hAnsi="Times New Roman" w:cs="Times New Roman"/>
          <w:sz w:val="28"/>
          <w:szCs w:val="28"/>
          <w:lang w:val="ru-RU"/>
        </w:rPr>
      </w:pPr>
      <w:r w:rsidRPr="009160E4">
        <w:rPr>
          <w:rFonts w:ascii="Times New Roman" w:hAnsi="Times New Roman" w:cs="Times New Roman"/>
          <w:sz w:val="28"/>
          <w:szCs w:val="28"/>
          <w:lang w:val="ru-RU"/>
        </w:rPr>
        <w:t xml:space="preserve">Денежно-кредитная политика представляет собой одну из важнейших подсистем экономической политики государства. Это совокупность мероприятий в области денежного обращения и кредита, направленных на регулирование экономического роста, сдерживание инфляции, обеспечение занятости и выравнивание платежного баланса. </w:t>
      </w:r>
    </w:p>
    <w:p w:rsidR="00A718DC" w:rsidRDefault="00A718DC" w:rsidP="001865A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Значение </w:t>
      </w:r>
      <w:r w:rsidRPr="00A718DC">
        <w:rPr>
          <w:rFonts w:ascii="Times New Roman" w:hAnsi="Times New Roman" w:cs="Times New Roman"/>
          <w:sz w:val="28"/>
          <w:szCs w:val="28"/>
          <w:lang w:val="ru-RU"/>
        </w:rPr>
        <w:t>ден</w:t>
      </w:r>
      <w:r>
        <w:rPr>
          <w:rFonts w:ascii="Times New Roman" w:hAnsi="Times New Roman" w:cs="Times New Roman"/>
          <w:sz w:val="28"/>
          <w:szCs w:val="28"/>
          <w:lang w:val="ru-RU"/>
        </w:rPr>
        <w:t>ежно-кредитной политики -  это</w:t>
      </w:r>
      <w:r w:rsidRPr="00A718DC">
        <w:rPr>
          <w:rFonts w:ascii="Times New Roman" w:hAnsi="Times New Roman" w:cs="Times New Roman"/>
          <w:sz w:val="28"/>
          <w:szCs w:val="28"/>
          <w:lang w:val="ru-RU"/>
        </w:rPr>
        <w:t xml:space="preserve"> помощь экономике в достижении общего уровня производства, характеризующейся полной занятостью и отсутствием инфляции. Денежно-кредитная политика состоит в изменении денежного предложения с целью стабилизации совокупного объема произ</w:t>
      </w:r>
      <w:r w:rsidR="00CA2AD7">
        <w:rPr>
          <w:rFonts w:ascii="Times New Roman" w:hAnsi="Times New Roman" w:cs="Times New Roman"/>
          <w:sz w:val="28"/>
          <w:szCs w:val="28"/>
          <w:lang w:val="ru-RU"/>
        </w:rPr>
        <w:t>водства, занятости и уровня цен</w:t>
      </w:r>
      <w:r w:rsidR="00CA2AD7" w:rsidRPr="00CA2AD7">
        <w:rPr>
          <w:rFonts w:ascii="Times New Roman" w:hAnsi="Times New Roman" w:cs="Times New Roman"/>
          <w:sz w:val="28"/>
          <w:szCs w:val="28"/>
          <w:lang w:val="ru-RU"/>
        </w:rPr>
        <w:t xml:space="preserve"> [1, с. 361].</w:t>
      </w:r>
    </w:p>
    <w:p w:rsidR="00A718DC" w:rsidRDefault="00A718DC" w:rsidP="001865AE">
      <w:pPr>
        <w:ind w:firstLine="709"/>
        <w:jc w:val="both"/>
        <w:rPr>
          <w:rFonts w:ascii="Times New Roman" w:hAnsi="Times New Roman" w:cs="Times New Roman"/>
          <w:sz w:val="28"/>
          <w:szCs w:val="28"/>
          <w:lang w:val="ru-RU"/>
        </w:rPr>
      </w:pPr>
      <w:r w:rsidRPr="00A718DC">
        <w:rPr>
          <w:rFonts w:ascii="Times New Roman" w:hAnsi="Times New Roman" w:cs="Times New Roman"/>
          <w:sz w:val="28"/>
          <w:szCs w:val="28"/>
          <w:lang w:val="ru-RU"/>
        </w:rPr>
        <w:t xml:space="preserve">Осуществляя денежно-кредитную политику, Центральный банк, воздействуя на кредитную деятельность коммерческих банков, и направляя регулирование на расширение или сокращение кредитования экономики, достигает стабильного развития внутренней экономики, укрепления </w:t>
      </w:r>
      <w:r w:rsidRPr="00A718DC">
        <w:rPr>
          <w:rFonts w:ascii="Times New Roman" w:hAnsi="Times New Roman" w:cs="Times New Roman"/>
          <w:sz w:val="28"/>
          <w:szCs w:val="28"/>
          <w:lang w:val="ru-RU"/>
        </w:rPr>
        <w:lastRenderedPageBreak/>
        <w:t>денежного обращения, сбалансированности внутренних экономических процессов. Таким образом, воздействие на кредит позволяет достичь более глубоких стратегических задач развития всего хозяйства в целом.</w:t>
      </w:r>
    </w:p>
    <w:p w:rsidR="001865AE" w:rsidRDefault="00A718DC" w:rsidP="001865A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Д</w:t>
      </w:r>
      <w:r w:rsidRPr="00A718DC">
        <w:rPr>
          <w:rFonts w:ascii="Times New Roman" w:hAnsi="Times New Roman" w:cs="Times New Roman"/>
          <w:sz w:val="28"/>
          <w:szCs w:val="28"/>
          <w:lang w:val="ru-RU"/>
        </w:rPr>
        <w:t>енежно-кредитная политика осуществляется как косвенными (экономическими), так и прямыми (административными) методами воздействия. Различие между ними состоит в том, что центральный банк либо оказывает косвенное воздействие через ликвидность кредитных учреждений, либо устанавливает лимиты в отношении количественных и качественных параметров деятельности банков.</w:t>
      </w:r>
    </w:p>
    <w:p w:rsidR="00E30A64" w:rsidRPr="00E30A64" w:rsidRDefault="00E30A64" w:rsidP="001865AE">
      <w:pPr>
        <w:ind w:firstLine="709"/>
        <w:jc w:val="both"/>
        <w:rPr>
          <w:rFonts w:ascii="Times New Roman" w:hAnsi="Times New Roman" w:cs="Times New Roman"/>
          <w:sz w:val="28"/>
          <w:szCs w:val="28"/>
          <w:lang w:val="ru-RU"/>
        </w:rPr>
      </w:pPr>
      <w:r>
        <w:rPr>
          <w:rFonts w:ascii="Times New Roman" w:hAnsi="Times New Roman" w:cs="Times New Roman"/>
          <w:iCs/>
          <w:sz w:val="28"/>
          <w:szCs w:val="28"/>
          <w:lang w:val="ru-RU"/>
        </w:rPr>
        <w:t xml:space="preserve"> </w:t>
      </w:r>
      <w:r w:rsidRPr="00E30A64">
        <w:rPr>
          <w:rFonts w:ascii="Times New Roman" w:hAnsi="Times New Roman" w:cs="Times New Roman"/>
          <w:iCs/>
          <w:sz w:val="28"/>
          <w:szCs w:val="28"/>
          <w:lang w:val="ru-RU"/>
        </w:rPr>
        <w:t xml:space="preserve">Принципы </w:t>
      </w:r>
      <w:r w:rsidRPr="00E30A64">
        <w:rPr>
          <w:rFonts w:ascii="Times New Roman" w:hAnsi="Times New Roman" w:cs="Times New Roman"/>
          <w:sz w:val="28"/>
          <w:szCs w:val="28"/>
          <w:lang w:val="ru-RU"/>
        </w:rPr>
        <w:t>денежно-кредитной политики, проводимой Национальным банком Республики Беларусь:</w:t>
      </w:r>
    </w:p>
    <w:p w:rsidR="00E30A64" w:rsidRPr="0024646A" w:rsidRDefault="00E30A64" w:rsidP="001865AE">
      <w:pPr>
        <w:pStyle w:val="21"/>
        <w:spacing w:after="0" w:line="240" w:lineRule="auto"/>
        <w:ind w:left="0"/>
        <w:rPr>
          <w:sz w:val="28"/>
          <w:szCs w:val="28"/>
        </w:rPr>
      </w:pPr>
      <w:r w:rsidRPr="0024646A">
        <w:rPr>
          <w:sz w:val="28"/>
          <w:szCs w:val="28"/>
        </w:rPr>
        <w:t>- четкое ее определение, раскрытие конечной цели или промежуточных целевых ориентиров;</w:t>
      </w:r>
    </w:p>
    <w:p w:rsidR="00E30A64" w:rsidRDefault="00E30A64" w:rsidP="001865AE">
      <w:pPr>
        <w:pStyle w:val="21"/>
        <w:spacing w:after="0" w:line="240" w:lineRule="auto"/>
        <w:ind w:left="0"/>
        <w:rPr>
          <w:sz w:val="28"/>
          <w:szCs w:val="28"/>
        </w:rPr>
      </w:pPr>
      <w:r w:rsidRPr="0024646A">
        <w:rPr>
          <w:sz w:val="28"/>
          <w:szCs w:val="28"/>
        </w:rPr>
        <w:t>- обеспечение прозрачности денежно-кредитной политики, что предполагает ясность функций и задач Национального банка, процедуры принятия и доведения до сведения общественности решений Национального банка о денежно-кредитной политике, доступность для общественности информации о результатах этой политики;</w:t>
      </w:r>
    </w:p>
    <w:p w:rsidR="001865AE" w:rsidRDefault="00E30A64" w:rsidP="001865AE">
      <w:pPr>
        <w:pStyle w:val="21"/>
        <w:spacing w:after="0" w:line="240" w:lineRule="auto"/>
        <w:ind w:left="0"/>
        <w:rPr>
          <w:sz w:val="28"/>
          <w:szCs w:val="28"/>
        </w:rPr>
      </w:pPr>
      <w:r w:rsidRPr="00E30A64">
        <w:rPr>
          <w:sz w:val="28"/>
          <w:szCs w:val="28"/>
        </w:rPr>
        <w:t>- самостоятельное определение Национальным банком механизма применения инструментов денежно-кредитной политики, направленных на достижении ее целей, а также своевременное разъяснение участникам экономических отношений, широкой общественности изменений параметров и структуры инструме</w:t>
      </w:r>
      <w:r w:rsidR="001865AE">
        <w:rPr>
          <w:sz w:val="28"/>
          <w:szCs w:val="28"/>
        </w:rPr>
        <w:t>нтов денежно-кредитной политики.</w:t>
      </w:r>
    </w:p>
    <w:p w:rsidR="001865AE" w:rsidRDefault="00E30A64" w:rsidP="001865AE">
      <w:pPr>
        <w:pStyle w:val="21"/>
        <w:spacing w:after="0" w:line="240" w:lineRule="auto"/>
        <w:ind w:left="0"/>
        <w:rPr>
          <w:sz w:val="28"/>
          <w:szCs w:val="28"/>
        </w:rPr>
      </w:pPr>
      <w:r w:rsidRPr="00E30A64">
        <w:rPr>
          <w:iCs/>
          <w:sz w:val="28"/>
          <w:szCs w:val="28"/>
        </w:rPr>
        <w:t>Юридическую базу</w:t>
      </w:r>
      <w:r w:rsidRPr="00E30A64">
        <w:rPr>
          <w:sz w:val="28"/>
          <w:szCs w:val="28"/>
        </w:rPr>
        <w:t xml:space="preserve"> денежно-кредитной политики в Республике Беларусь составляют Основные направления денежно-кредитной политики государства. Этим законодательным документом определяются важнейшие параметры развития денежно-кредитной сферы, цели, задачи и приоритеты денежно-кредитной политики государства. В данном документе конкретизированы на планируемый период мероприятия, обеспечивающие достижение поставленных целей, и определены механизмы регулирования и контроля </w:t>
      </w:r>
      <w:r w:rsidR="00CA2AD7" w:rsidRPr="00A378DD">
        <w:rPr>
          <w:sz w:val="28"/>
          <w:szCs w:val="28"/>
        </w:rPr>
        <w:t>[1, c. 362].</w:t>
      </w:r>
    </w:p>
    <w:p w:rsidR="001865AE" w:rsidRPr="00A378DD" w:rsidRDefault="00E30A64" w:rsidP="001865AE">
      <w:pPr>
        <w:pStyle w:val="21"/>
        <w:spacing w:after="0" w:line="240" w:lineRule="auto"/>
        <w:ind w:left="0"/>
        <w:rPr>
          <w:sz w:val="28"/>
          <w:szCs w:val="28"/>
        </w:rPr>
      </w:pPr>
      <w:r>
        <w:rPr>
          <w:sz w:val="28"/>
          <w:szCs w:val="28"/>
        </w:rPr>
        <w:t xml:space="preserve"> </w:t>
      </w:r>
      <w:r w:rsidRPr="00E30A64">
        <w:rPr>
          <w:sz w:val="28"/>
          <w:szCs w:val="28"/>
        </w:rPr>
        <w:t>Основные направления взаимосвязаны с макроэкономической государственной политикой: прогнозом социально-экономического развития страны на очередной период, бюджетно-налоговой политикой (государственным бюджетом страны на очередной период), с внешнеэкономической политикой (прогнозом платежного баланса страны). В этих целях национальный банк взаимодействует с министерствами финансов, экономики и внешнеэкономических связей, другими органами государственного управления, коммерческими банками</w:t>
      </w:r>
      <w:r w:rsidR="00A378DD" w:rsidRPr="00A378DD">
        <w:rPr>
          <w:sz w:val="28"/>
          <w:szCs w:val="28"/>
        </w:rPr>
        <w:t>.</w:t>
      </w:r>
    </w:p>
    <w:p w:rsidR="00772A6B" w:rsidRDefault="00E30A64" w:rsidP="00772A6B">
      <w:pPr>
        <w:pStyle w:val="21"/>
        <w:spacing w:after="0" w:line="240" w:lineRule="auto"/>
        <w:ind w:left="0"/>
        <w:rPr>
          <w:sz w:val="28"/>
          <w:szCs w:val="28"/>
          <w:lang w:val="en-US"/>
        </w:rPr>
      </w:pPr>
      <w:r w:rsidRPr="00E30A64">
        <w:rPr>
          <w:sz w:val="28"/>
          <w:szCs w:val="28"/>
        </w:rPr>
        <w:t xml:space="preserve">Основная </w:t>
      </w:r>
      <w:r w:rsidRPr="00E30A64">
        <w:rPr>
          <w:iCs/>
          <w:sz w:val="28"/>
          <w:szCs w:val="28"/>
        </w:rPr>
        <w:t>задача</w:t>
      </w:r>
      <w:r w:rsidRPr="00E30A64">
        <w:rPr>
          <w:sz w:val="28"/>
          <w:szCs w:val="28"/>
        </w:rPr>
        <w:t xml:space="preserve"> денежно-кредитной политики Республики Беларусь заключается в обеспечении стабильности обменного курса и формировании тем самым положительных эффектов в виде снижения инфляционных и девальвационных ожиданий, ограничения издержек, связанных с рисками изменения обменного курса.</w:t>
      </w:r>
      <w:r w:rsidR="00772A6B" w:rsidRPr="00772A6B">
        <w:rPr>
          <w:sz w:val="28"/>
          <w:szCs w:val="28"/>
        </w:rPr>
        <w:t xml:space="preserve"> </w:t>
      </w:r>
    </w:p>
    <w:p w:rsidR="00E30A64" w:rsidRPr="0030620C" w:rsidRDefault="00E30A64" w:rsidP="00772A6B">
      <w:pPr>
        <w:pStyle w:val="21"/>
        <w:spacing w:after="0" w:line="240" w:lineRule="auto"/>
        <w:ind w:left="0"/>
        <w:rPr>
          <w:sz w:val="28"/>
          <w:szCs w:val="28"/>
        </w:rPr>
      </w:pPr>
      <w:r w:rsidRPr="0024646A">
        <w:rPr>
          <w:sz w:val="28"/>
          <w:szCs w:val="28"/>
        </w:rPr>
        <w:lastRenderedPageBreak/>
        <w:t xml:space="preserve">При осуществлении денежно-кредитной политики в Республике Беларусь особое внимание уделяется развитию банковской системы. Основные </w:t>
      </w:r>
      <w:r w:rsidRPr="0024646A">
        <w:rPr>
          <w:iCs/>
          <w:sz w:val="28"/>
          <w:szCs w:val="28"/>
        </w:rPr>
        <w:t>задачи развития банковской системы</w:t>
      </w:r>
      <w:r w:rsidRPr="0024646A">
        <w:rPr>
          <w:sz w:val="28"/>
          <w:szCs w:val="28"/>
        </w:rPr>
        <w:t xml:space="preserve"> Республики Беларусь</w:t>
      </w:r>
      <w:r w:rsidRPr="0030620C">
        <w:rPr>
          <w:sz w:val="28"/>
          <w:szCs w:val="28"/>
        </w:rPr>
        <w:t>:</w:t>
      </w:r>
    </w:p>
    <w:p w:rsidR="00E30A64" w:rsidRPr="00E30A64" w:rsidRDefault="00E30A64" w:rsidP="001865AE">
      <w:pPr>
        <w:numPr>
          <w:ilvl w:val="0"/>
          <w:numId w:val="3"/>
        </w:numPr>
        <w:ind w:left="0" w:firstLine="709"/>
        <w:jc w:val="both"/>
        <w:rPr>
          <w:rFonts w:ascii="Times New Roman" w:hAnsi="Times New Roman" w:cs="Times New Roman"/>
          <w:sz w:val="28"/>
          <w:szCs w:val="28"/>
          <w:lang w:val="ru-RU"/>
        </w:rPr>
      </w:pPr>
      <w:r w:rsidRPr="00E30A64">
        <w:rPr>
          <w:rFonts w:ascii="Times New Roman" w:hAnsi="Times New Roman" w:cs="Times New Roman"/>
          <w:sz w:val="28"/>
          <w:szCs w:val="28"/>
          <w:lang w:val="ru-RU"/>
        </w:rPr>
        <w:t>повышение устойчивости банков, увеличение их капитала и ресурсной базы;</w:t>
      </w:r>
    </w:p>
    <w:p w:rsidR="00E30A64" w:rsidRPr="00E30A64" w:rsidRDefault="00E30A64" w:rsidP="001865AE">
      <w:pPr>
        <w:numPr>
          <w:ilvl w:val="0"/>
          <w:numId w:val="3"/>
        </w:numPr>
        <w:ind w:left="0" w:firstLine="709"/>
        <w:jc w:val="both"/>
        <w:rPr>
          <w:rFonts w:ascii="Times New Roman" w:hAnsi="Times New Roman" w:cs="Times New Roman"/>
          <w:sz w:val="28"/>
          <w:szCs w:val="28"/>
          <w:lang w:val="ru-RU"/>
        </w:rPr>
      </w:pPr>
      <w:r w:rsidRPr="00E30A64">
        <w:rPr>
          <w:rFonts w:ascii="Times New Roman" w:hAnsi="Times New Roman" w:cs="Times New Roman"/>
          <w:sz w:val="28"/>
          <w:szCs w:val="28"/>
          <w:lang w:val="ru-RU"/>
        </w:rPr>
        <w:t>оптимизация структуры активов и пассивов банков для увеличения объемов долгосрочного кредитования реального сектора экономики и населения;</w:t>
      </w:r>
    </w:p>
    <w:p w:rsidR="00E30A64" w:rsidRPr="00E30A64" w:rsidRDefault="00E30A64" w:rsidP="001865AE">
      <w:pPr>
        <w:numPr>
          <w:ilvl w:val="0"/>
          <w:numId w:val="3"/>
        </w:numPr>
        <w:ind w:left="0" w:firstLine="709"/>
        <w:jc w:val="both"/>
        <w:rPr>
          <w:rFonts w:ascii="Times New Roman" w:hAnsi="Times New Roman" w:cs="Times New Roman"/>
          <w:sz w:val="28"/>
          <w:szCs w:val="28"/>
          <w:lang w:val="ru-RU"/>
        </w:rPr>
      </w:pPr>
      <w:r w:rsidRPr="00E30A64">
        <w:rPr>
          <w:rFonts w:ascii="Times New Roman" w:hAnsi="Times New Roman" w:cs="Times New Roman"/>
          <w:sz w:val="28"/>
          <w:szCs w:val="28"/>
          <w:lang w:val="ru-RU"/>
        </w:rPr>
        <w:t>расширение состава и улучшения качества банковских услуг, развитие информационных и новых банковских технологий</w:t>
      </w:r>
      <w:r w:rsidR="00A378DD" w:rsidRPr="00A378DD">
        <w:rPr>
          <w:rFonts w:ascii="Times New Roman" w:hAnsi="Times New Roman" w:cs="Times New Roman"/>
          <w:sz w:val="28"/>
          <w:szCs w:val="28"/>
          <w:lang w:val="ru-RU"/>
        </w:rPr>
        <w:t xml:space="preserve"> </w:t>
      </w:r>
      <w:r w:rsidR="00CA2AD7" w:rsidRPr="00CA2AD7">
        <w:rPr>
          <w:rFonts w:ascii="Times New Roman" w:hAnsi="Times New Roman" w:cs="Times New Roman"/>
          <w:sz w:val="28"/>
          <w:szCs w:val="28"/>
          <w:lang w:val="ru-RU"/>
        </w:rPr>
        <w:t>[2].</w:t>
      </w:r>
    </w:p>
    <w:p w:rsidR="001865AE" w:rsidRPr="00A378DD" w:rsidRDefault="00E30A64" w:rsidP="001865AE">
      <w:pPr>
        <w:pStyle w:val="a4"/>
        <w:spacing w:before="0" w:beforeAutospacing="0" w:after="0" w:afterAutospacing="0"/>
        <w:rPr>
          <w:rFonts w:ascii="Times New Roman" w:hAnsi="Times New Roman" w:cs="Times New Roman"/>
          <w:sz w:val="28"/>
          <w:szCs w:val="28"/>
        </w:rPr>
      </w:pPr>
      <w:r w:rsidRPr="0024646A">
        <w:rPr>
          <w:rFonts w:ascii="Times New Roman" w:hAnsi="Times New Roman" w:cs="Times New Roman"/>
          <w:sz w:val="28"/>
          <w:szCs w:val="28"/>
        </w:rPr>
        <w:t>При разработке денежно-кредитной</w:t>
      </w:r>
      <w:r w:rsidR="00FE48F1">
        <w:rPr>
          <w:rFonts w:ascii="Times New Roman" w:hAnsi="Times New Roman" w:cs="Times New Roman"/>
          <w:sz w:val="28"/>
          <w:szCs w:val="28"/>
        </w:rPr>
        <w:t xml:space="preserve"> политики необходимо учитывать,</w:t>
      </w:r>
      <w:r w:rsidR="00FE48F1" w:rsidRPr="00FE48F1">
        <w:rPr>
          <w:rFonts w:ascii="Times New Roman" w:hAnsi="Times New Roman" w:cs="Times New Roman"/>
          <w:sz w:val="28"/>
          <w:szCs w:val="28"/>
        </w:rPr>
        <w:t xml:space="preserve"> </w:t>
      </w:r>
      <w:r w:rsidRPr="0024646A">
        <w:rPr>
          <w:rFonts w:ascii="Times New Roman" w:hAnsi="Times New Roman" w:cs="Times New Roman"/>
          <w:sz w:val="28"/>
          <w:szCs w:val="28"/>
        </w:rPr>
        <w:t>что, во-первых, между проведением того или иного мероприятия и появлением эффекта от его реализации проходит определенное время; во-вторых, денежно-кредитное регулирование способно повлиять только на монетарные факторы нестабильности</w:t>
      </w:r>
      <w:r w:rsidR="00A378DD" w:rsidRPr="00A378DD">
        <w:rPr>
          <w:rFonts w:ascii="Times New Roman" w:hAnsi="Times New Roman" w:cs="Times New Roman"/>
          <w:sz w:val="28"/>
          <w:szCs w:val="28"/>
        </w:rPr>
        <w:t>.</w:t>
      </w:r>
    </w:p>
    <w:p w:rsidR="00A718DC" w:rsidRDefault="00E30A64" w:rsidP="001865AE">
      <w:pPr>
        <w:pStyle w:val="a4"/>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 xml:space="preserve">Таким </w:t>
      </w:r>
      <w:r w:rsidR="00116376">
        <w:rPr>
          <w:rFonts w:ascii="Times New Roman" w:hAnsi="Times New Roman" w:cs="Times New Roman"/>
          <w:sz w:val="28"/>
          <w:szCs w:val="28"/>
        </w:rPr>
        <w:t>образом,</w:t>
      </w:r>
      <w:r>
        <w:rPr>
          <w:rFonts w:ascii="Times New Roman" w:hAnsi="Times New Roman" w:cs="Times New Roman"/>
          <w:sz w:val="28"/>
          <w:szCs w:val="28"/>
        </w:rPr>
        <w:t xml:space="preserve"> д</w:t>
      </w:r>
      <w:r w:rsidR="00A718DC" w:rsidRPr="00A718DC">
        <w:rPr>
          <w:rFonts w:ascii="Times New Roman" w:hAnsi="Times New Roman" w:cs="Times New Roman"/>
          <w:sz w:val="28"/>
          <w:szCs w:val="28"/>
        </w:rPr>
        <w:t>енежно-кре</w:t>
      </w:r>
      <w:r w:rsidR="00A718DC">
        <w:rPr>
          <w:rFonts w:ascii="Times New Roman" w:hAnsi="Times New Roman" w:cs="Times New Roman"/>
          <w:sz w:val="28"/>
          <w:szCs w:val="28"/>
        </w:rPr>
        <w:t>дитная политика</w:t>
      </w:r>
      <w:r w:rsidR="00A718DC" w:rsidRPr="00A718DC">
        <w:rPr>
          <w:rFonts w:ascii="Times New Roman" w:hAnsi="Times New Roman" w:cs="Times New Roman"/>
          <w:sz w:val="28"/>
          <w:szCs w:val="28"/>
        </w:rPr>
        <w:t xml:space="preserve"> воздействует на инвестиции и размеры валового национального продукта. Ее действие эффективнее действия фискальной политики, т.к. денежно-кредитная политика более гибкая и быстрее реагирует на изменение в экономике. На нее не оказывает давление политический фактор. В основе денежно-кредитной политики государства лежит теория денег, изучающая процесс воздействия денег и денежно-кредитной политики в целом.</w:t>
      </w: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1865AE" w:rsidRDefault="001865AE" w:rsidP="00E30A64">
      <w:pPr>
        <w:jc w:val="both"/>
        <w:rPr>
          <w:rFonts w:ascii="Times New Roman" w:hAnsi="Times New Roman" w:cs="Times New Roman"/>
          <w:sz w:val="28"/>
          <w:szCs w:val="28"/>
          <w:lang w:val="ru-RU"/>
        </w:rPr>
      </w:pPr>
    </w:p>
    <w:p w:rsidR="005B4281" w:rsidRDefault="005B4281" w:rsidP="005B4281">
      <w:pPr>
        <w:ind w:firstLine="709"/>
        <w:jc w:val="both"/>
        <w:rPr>
          <w:rFonts w:ascii="Times New Roman" w:hAnsi="Times New Roman" w:cs="Times New Roman"/>
          <w:sz w:val="28"/>
          <w:szCs w:val="28"/>
          <w:lang w:val="ru-RU"/>
        </w:rPr>
      </w:pPr>
    </w:p>
    <w:p w:rsidR="005B4281" w:rsidRPr="00914957" w:rsidRDefault="00E97E5A" w:rsidP="005B4281">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FE48F1" w:rsidRPr="00FE48F1" w:rsidRDefault="001865AE" w:rsidP="00FE48F1">
      <w:pPr>
        <w:pStyle w:val="a3"/>
        <w:numPr>
          <w:ilvl w:val="1"/>
          <w:numId w:val="2"/>
        </w:numPr>
        <w:jc w:val="both"/>
        <w:rPr>
          <w:rFonts w:ascii="Times New Roman" w:hAnsi="Times New Roman" w:cs="Times New Roman"/>
          <w:b/>
          <w:sz w:val="28"/>
          <w:szCs w:val="28"/>
          <w:lang w:val="ru-RU"/>
        </w:rPr>
      </w:pPr>
      <w:r w:rsidRPr="00FE48F1">
        <w:rPr>
          <w:rFonts w:ascii="Times New Roman" w:hAnsi="Times New Roman" w:cs="Times New Roman"/>
          <w:b/>
          <w:sz w:val="28"/>
          <w:szCs w:val="28"/>
          <w:lang w:val="ru-RU"/>
        </w:rPr>
        <w:lastRenderedPageBreak/>
        <w:t>Цели и инструменты денежно-кредитной политики</w:t>
      </w:r>
    </w:p>
    <w:p w:rsidR="00FE48F1" w:rsidRPr="005E2052" w:rsidRDefault="00FE48F1" w:rsidP="00FE48F1">
      <w:pPr>
        <w:pStyle w:val="a3"/>
        <w:ind w:left="1084"/>
        <w:jc w:val="both"/>
        <w:rPr>
          <w:rFonts w:ascii="Times New Roman" w:hAnsi="Times New Roman"/>
          <w:sz w:val="28"/>
          <w:szCs w:val="28"/>
          <w:lang w:val="ru-RU"/>
        </w:rPr>
      </w:pPr>
    </w:p>
    <w:p w:rsidR="00FE48F1" w:rsidRPr="005E2052" w:rsidRDefault="00FE48F1" w:rsidP="00FE48F1">
      <w:pPr>
        <w:pStyle w:val="a3"/>
        <w:ind w:left="1084"/>
        <w:jc w:val="both"/>
        <w:rPr>
          <w:rFonts w:ascii="Times New Roman" w:hAnsi="Times New Roman"/>
          <w:sz w:val="28"/>
          <w:szCs w:val="28"/>
          <w:lang w:val="ru-RU"/>
        </w:rPr>
      </w:pPr>
    </w:p>
    <w:p w:rsidR="007E27AB" w:rsidRPr="007E27AB" w:rsidRDefault="00BC4E02" w:rsidP="007E27AB">
      <w:pPr>
        <w:pStyle w:val="a4"/>
        <w:spacing w:before="0" w:beforeAutospacing="0" w:after="0" w:afterAutospacing="0"/>
        <w:rPr>
          <w:rFonts w:ascii="Times New Roman" w:hAnsi="Times New Roman" w:cs="Times New Roman"/>
          <w:sz w:val="28"/>
          <w:szCs w:val="28"/>
        </w:rPr>
      </w:pPr>
      <w:r>
        <w:rPr>
          <w:rFonts w:ascii="Times New Roman" w:eastAsia="Calibri" w:hAnsi="Times New Roman" w:cs="Times New Roman"/>
          <w:color w:val="000000"/>
          <w:sz w:val="28"/>
          <w:szCs w:val="28"/>
          <w:lang w:eastAsia="en-US"/>
        </w:rPr>
        <w:t xml:space="preserve">      </w:t>
      </w:r>
      <w:r w:rsidR="001865AE" w:rsidRPr="00377F79">
        <w:rPr>
          <w:rFonts w:ascii="Times New Roman" w:hAnsi="Times New Roman" w:cs="Times New Roman"/>
          <w:color w:val="000000"/>
          <w:sz w:val="28"/>
          <w:szCs w:val="28"/>
        </w:rPr>
        <w:t>Цели денежно-кредитн</w:t>
      </w:r>
      <w:r w:rsidR="00E97E5A">
        <w:rPr>
          <w:rFonts w:ascii="Times New Roman" w:hAnsi="Times New Roman" w:cs="Times New Roman"/>
          <w:color w:val="000000"/>
          <w:sz w:val="28"/>
          <w:szCs w:val="28"/>
        </w:rPr>
        <w:t>ой политики представлены на рисунке 1</w:t>
      </w:r>
      <w:r w:rsidR="001865AE" w:rsidRPr="00C735BA">
        <w:rPr>
          <w:rFonts w:ascii="Times New Roman" w:hAnsi="Times New Roman" w:cs="Times New Roman"/>
          <w:sz w:val="28"/>
          <w:szCs w:val="28"/>
        </w:rPr>
        <w:t>[1,</w:t>
      </w:r>
      <w:r w:rsidR="00A378DD" w:rsidRPr="00A378DD">
        <w:rPr>
          <w:rFonts w:ascii="Times New Roman" w:hAnsi="Times New Roman" w:cs="Times New Roman"/>
          <w:sz w:val="28"/>
          <w:szCs w:val="28"/>
        </w:rPr>
        <w:t xml:space="preserve"> </w:t>
      </w:r>
      <w:r w:rsidR="001865AE" w:rsidRPr="00C735BA">
        <w:rPr>
          <w:rFonts w:ascii="Times New Roman" w:hAnsi="Times New Roman" w:cs="Times New Roman"/>
          <w:sz w:val="28"/>
          <w:szCs w:val="28"/>
        </w:rPr>
        <w:t xml:space="preserve"> с. 278]</w:t>
      </w:r>
    </w:p>
    <w:p w:rsidR="007E27AB" w:rsidRPr="000B29B5" w:rsidRDefault="007E27AB" w:rsidP="007E27AB">
      <w:pPr>
        <w:pStyle w:val="a4"/>
        <w:spacing w:before="0" w:beforeAutospacing="0" w:after="0" w:afterAutospacing="0"/>
        <w:rPr>
          <w:rFonts w:ascii="Times New Roman" w:hAnsi="Times New Roman" w:cs="Times New Roman"/>
          <w:sz w:val="28"/>
          <w:szCs w:val="28"/>
        </w:rPr>
      </w:pPr>
    </w:p>
    <w:p w:rsidR="00BC4E02" w:rsidRPr="00BC4E02" w:rsidRDefault="00322686" w:rsidP="007E27AB">
      <w:pPr>
        <w:pStyle w:val="a4"/>
        <w:spacing w:before="0" w:beforeAutospacing="0" w:after="0" w:afterAutospacing="0"/>
        <w:rPr>
          <w:rFonts w:ascii="Times New Roman" w:hAnsi="Times New Roman" w:cs="Times New Roman"/>
          <w:sz w:val="28"/>
          <w:szCs w:val="28"/>
        </w:rPr>
      </w:pPr>
      <w:r w:rsidRPr="00322686">
        <w:rPr>
          <w:noProof/>
        </w:rPr>
        <w:pict>
          <v:group id="_x0000_s1076" editas="canvas" style="position:absolute;left:0;text-align:left;margin-left:53.25pt;margin-top:6.9pt;width:486.75pt;height:322.5pt;z-index:251660288;mso-wrap-distance-top:11.35pt;mso-wrap-distance-bottom:11.35pt;mso-position-horizontal-relative:page" coordorigin="1818,-1091" coordsize="9735,6450" o:allowoverlap="f">
            <o:lock v:ext="edit" aspectratio="t"/>
            <v:shape id="_x0000_s1077" type="#_x0000_t75" style="position:absolute;left:1818;top:-1091;width:9735;height:6450" o:preferrelative="f" o:allowincell="f">
              <v:fill o:detectmouseclick="t"/>
              <v:path o:extrusionok="t" o:connecttype="none"/>
              <o:lock v:ext="edit" text="t"/>
            </v:shape>
            <v:shapetype id="_x0000_t202" coordsize="21600,21600" o:spt="202" path="m,l,21600r21600,l21600,xe">
              <v:stroke joinstyle="miter"/>
              <v:path gradientshapeok="t" o:connecttype="rect"/>
            </v:shapetype>
            <v:shape id="_x0000_s1078" type="#_x0000_t202" style="position:absolute;left:6444;top:424;width:4140;height:720" stroked="f">
              <v:textbox style="mso-next-textbox:#_x0000_s1078" inset="1.82881mm,.91439mm,1.82881mm,.91439mm">
                <w:txbxContent>
                  <w:p w:rsidR="001309CB" w:rsidRPr="00210CD4" w:rsidRDefault="001309CB" w:rsidP="00BC4E0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210CD4">
                      <w:rPr>
                        <w:rFonts w:ascii="Times New Roman" w:hAnsi="Times New Roman" w:cs="Times New Roman"/>
                      </w:rPr>
                      <w:t xml:space="preserve">   Соразмерный и стабильный экономический рост</w:t>
                    </w:r>
                  </w:p>
                </w:txbxContent>
              </v:textbox>
            </v:shape>
            <v:shape id="_x0000_s1079" type="#_x0000_t202" style="position:absolute;left:6444;top:1144;width:4140;height:577" stroked="f">
              <v:textbox style="mso-next-textbox:#_x0000_s1079" inset="1.82881mm,.91439mm,1.82881mm,.91439mm">
                <w:txbxContent>
                  <w:p w:rsidR="001309CB" w:rsidRPr="00210CD4" w:rsidRDefault="001309CB" w:rsidP="00BC4E0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210CD4">
                      <w:rPr>
                        <w:rFonts w:ascii="Times New Roman" w:hAnsi="Times New Roman" w:cs="Times New Roman"/>
                      </w:rPr>
                      <w:t xml:space="preserve">  Внешнеэкономическая стабильность</w:t>
                    </w:r>
                  </w:p>
                </w:txbxContent>
              </v:textbox>
            </v:shape>
            <v:shape id="_x0000_s1080" type="#_x0000_t202" style="position:absolute;left:6444;top:-656;width:4140;height:577" stroked="f">
              <v:textbox style="mso-next-textbox:#_x0000_s1080" inset="1.82881mm,.91439mm,1.82881mm,.91439mm">
                <w:txbxContent>
                  <w:p w:rsidR="001309CB" w:rsidRPr="00A70C45" w:rsidRDefault="001309CB" w:rsidP="00BC4E02">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A70C45">
                      <w:rPr>
                        <w:rFonts w:ascii="Times New Roman" w:hAnsi="Times New Roman" w:cs="Times New Roman"/>
                      </w:rPr>
                      <w:t>Стабильные цены</w:t>
                    </w:r>
                  </w:p>
                </w:txbxContent>
              </v:textbox>
            </v:shape>
            <v:shape id="_x0000_s1081" type="#_x0000_t202" style="position:absolute;left:6444;top:-116;width:4140;height:540" stroked="f">
              <v:textbox style="mso-next-textbox:#_x0000_s1081" inset="1.82881mm,.91439mm,1.82881mm,.91439mm">
                <w:txbxContent>
                  <w:p w:rsidR="001309CB" w:rsidRPr="00210CD4" w:rsidRDefault="001309CB" w:rsidP="00BC4E02">
                    <w:pPr>
                      <w:pBdr>
                        <w:top w:val="single" w:sz="4" w:space="1" w:color="auto"/>
                        <w:left w:val="single" w:sz="4" w:space="4" w:color="auto"/>
                        <w:bottom w:val="single" w:sz="4" w:space="1" w:color="auto"/>
                        <w:right w:val="single" w:sz="4" w:space="4" w:color="auto"/>
                      </w:pBdr>
                      <w:jc w:val="center"/>
                      <w:rPr>
                        <w:rFonts w:ascii="Times New Roman" w:hAnsi="Times New Roman" w:cs="Times New Roman"/>
                        <w:szCs w:val="18"/>
                      </w:rPr>
                    </w:pPr>
                    <w:r w:rsidRPr="00210CD4">
                      <w:rPr>
                        <w:rFonts w:ascii="Times New Roman" w:hAnsi="Times New Roman" w:cs="Times New Roman"/>
                        <w:szCs w:val="18"/>
                      </w:rPr>
                      <w:t>Полная занятость</w:t>
                    </w:r>
                  </w:p>
                </w:txbxContent>
              </v:textbox>
            </v:shape>
            <v:shape id="_x0000_s1082" type="#_x0000_t202" style="position:absolute;left:2664;top:1864;width:2520;height:540" stroked="f">
              <v:textbox style="mso-next-textbox:#_x0000_s1082" inset="1.82881mm,.91439mm,1.82881mm,.91439mm">
                <w:txbxContent>
                  <w:p w:rsidR="001309CB" w:rsidRPr="00210CD4" w:rsidRDefault="001309CB" w:rsidP="00BC4E02">
                    <w:pPr>
                      <w:pBdr>
                        <w:top w:val="single" w:sz="4" w:space="1" w:color="auto"/>
                        <w:left w:val="single" w:sz="4" w:space="4" w:color="auto"/>
                        <w:bottom w:val="single" w:sz="4" w:space="1" w:color="auto"/>
                        <w:right w:val="single" w:sz="4" w:space="0" w:color="auto"/>
                      </w:pBdr>
                      <w:rPr>
                        <w:rFonts w:ascii="Times New Roman" w:hAnsi="Times New Roman" w:cs="Times New Roman"/>
                      </w:rPr>
                    </w:pPr>
                    <w:r>
                      <w:t xml:space="preserve">       </w:t>
                    </w:r>
                    <w:r w:rsidRPr="00210CD4">
                      <w:rPr>
                        <w:rFonts w:ascii="Times New Roman" w:hAnsi="Times New Roman" w:cs="Times New Roman"/>
                      </w:rPr>
                      <w:t>Тактические цели</w:t>
                    </w:r>
                  </w:p>
                </w:txbxContent>
              </v:textbox>
            </v:shape>
            <v:shape id="_x0000_s1083" type="#_x0000_t202" style="position:absolute;left:2664;top:3124;width:2520;height:540" stroked="f">
              <v:textbox style="mso-next-textbox:#_x0000_s1083" inset="1.82881mm,.91439mm,1.82881mm,.91439mm">
                <w:txbxContent>
                  <w:p w:rsidR="001309CB" w:rsidRPr="00210CD4" w:rsidRDefault="001309CB" w:rsidP="00BC4E02">
                    <w:pPr>
                      <w:pBdr>
                        <w:top w:val="single" w:sz="4" w:space="1" w:color="auto"/>
                        <w:left w:val="single" w:sz="4" w:space="4" w:color="auto"/>
                        <w:bottom w:val="single" w:sz="4" w:space="1" w:color="auto"/>
                        <w:right w:val="single" w:sz="4" w:space="0" w:color="auto"/>
                      </w:pBdr>
                      <w:rPr>
                        <w:rFonts w:ascii="Times New Roman" w:hAnsi="Times New Roman" w:cs="Times New Roman"/>
                      </w:rPr>
                    </w:pPr>
                    <w:r>
                      <w:t xml:space="preserve"> </w:t>
                    </w:r>
                    <w:r w:rsidRPr="00210CD4">
                      <w:rPr>
                        <w:rFonts w:ascii="Times New Roman" w:hAnsi="Times New Roman" w:cs="Times New Roman"/>
                      </w:rPr>
                      <w:t>Промежуточные цели</w:t>
                    </w:r>
                  </w:p>
                </w:txbxContent>
              </v:textbox>
            </v:shape>
            <v:shape id="_x0000_s1084" type="#_x0000_t202" style="position:absolute;left:2664;top:424;width:2520;height:540" stroked="f">
              <v:textbox style="mso-next-textbox:#_x0000_s1084" inset="1.82881mm,.91439mm,1.82881mm,.91439mm">
                <w:txbxContent>
                  <w:p w:rsidR="001309CB" w:rsidRPr="00A70C45" w:rsidRDefault="001309CB" w:rsidP="00BC4E02">
                    <w:pPr>
                      <w:pBdr>
                        <w:top w:val="single" w:sz="4" w:space="1" w:color="auto"/>
                        <w:left w:val="single" w:sz="4" w:space="4" w:color="auto"/>
                        <w:bottom w:val="single" w:sz="4" w:space="1" w:color="auto"/>
                        <w:right w:val="single" w:sz="4" w:space="0" w:color="auto"/>
                      </w:pBdr>
                      <w:rPr>
                        <w:rFonts w:ascii="Times New Roman" w:hAnsi="Times New Roman" w:cs="Times New Roman"/>
                      </w:rPr>
                    </w:pPr>
                    <w:r w:rsidRPr="00A70C45">
                      <w:t xml:space="preserve">         </w:t>
                    </w:r>
                    <w:r w:rsidRPr="00A70C45">
                      <w:rPr>
                        <w:rFonts w:ascii="Times New Roman" w:hAnsi="Times New Roman" w:cs="Times New Roman"/>
                      </w:rPr>
                      <w:t>Первичные цели</w:t>
                    </w:r>
                  </w:p>
                </w:txbxContent>
              </v:textbox>
            </v:shape>
            <v:shapetype id="_x0000_t32" coordsize="21600,21600" o:spt="32" o:oned="t" path="m,l21600,21600e" filled="f">
              <v:path arrowok="t" fillok="f" o:connecttype="none"/>
              <o:lock v:ext="edit" shapetype="t"/>
            </v:shapetype>
            <v:shape id="_x0000_s1085" type="#_x0000_t32" style="position:absolute;left:5184;top:-367;width:1260;height:1061;flip:y" o:connectortype="straight">
              <v:stroke endarrow="block" endarrowwidth="narrow" endarrowlength="long"/>
            </v:shape>
            <v:shape id="_x0000_s1086" type="#_x0000_t32" style="position:absolute;left:5184;top:2836;width:1260;height:558;flip:y" o:connectortype="straight">
              <v:stroke endarrow="block" endarrowwidth="narrow" endarrowlength="long"/>
            </v:shape>
            <v:shape id="_x0000_s1087" type="#_x0000_t32" style="position:absolute;left:3924;top:964;width:1;height:900" o:connectortype="straight" adj="10800,-198537,-69991">
              <v:stroke endarrow="block" endarrowwidth="narrow" endarrowlength="long"/>
            </v:shape>
            <v:shape id="_x0000_s1088" type="#_x0000_t32" style="position:absolute;left:3924;top:2404;width:1;height:720" o:connectortype="straight">
              <v:stroke endarrow="block" endarrowwidth="narrow" endarrowlength="long"/>
            </v:shape>
            <v:shape id="_x0000_s1089" type="#_x0000_t202" style="position:absolute;left:6444;top:3627;width:4140;height:577" stroked="f">
              <v:textbox style="mso-next-textbox:#_x0000_s1089" inset="1.82881mm,.91439mm,1.82881mm,.91439mm">
                <w:txbxContent>
                  <w:p w:rsidR="001309CB" w:rsidRPr="00210CD4" w:rsidRDefault="001309CB" w:rsidP="00BC4E0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210CD4">
                      <w:rPr>
                        <w:rFonts w:ascii="Times New Roman" w:hAnsi="Times New Roman" w:cs="Times New Roman"/>
                      </w:rPr>
                      <w:t xml:space="preserve">    Номинальный объем производства</w:t>
                    </w:r>
                  </w:p>
                </w:txbxContent>
              </v:textbox>
            </v:shape>
            <v:shape id="_x0000_s1090" type="#_x0000_t202" style="position:absolute;left:6444;top:4204;width:4140;height:540" stroked="f">
              <v:textbox style="mso-next-textbox:#_x0000_s1090" inset="1.82881mm,.91439mm,1.82881mm,.91439mm">
                <w:txbxContent>
                  <w:p w:rsidR="001309CB" w:rsidRPr="00210CD4" w:rsidRDefault="001309CB" w:rsidP="00BC4E02">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210CD4">
                      <w:rPr>
                        <w:rFonts w:ascii="Times New Roman" w:hAnsi="Times New Roman" w:cs="Times New Roman"/>
                      </w:rPr>
                      <w:t>Уровень цен</w:t>
                    </w:r>
                  </w:p>
                </w:txbxContent>
              </v:textbox>
            </v:shape>
            <v:shape id="_x0000_s1091" type="#_x0000_t202" style="position:absolute;left:6444;top:2547;width:4140;height:577" stroked="f">
              <v:textbox style="mso-next-textbox:#_x0000_s1091" inset="1.82881mm,.91439mm,1.82881mm,.91439mm">
                <w:txbxContent>
                  <w:p w:rsidR="001309CB" w:rsidRPr="00210CD4" w:rsidRDefault="001309CB" w:rsidP="00BC4E02">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210CD4">
                      <w:rPr>
                        <w:rFonts w:ascii="Times New Roman" w:hAnsi="Times New Roman" w:cs="Times New Roman"/>
                      </w:rPr>
                      <w:t>Темпы роста денежной массы</w:t>
                    </w:r>
                  </w:p>
                </w:txbxContent>
              </v:textbox>
            </v:shape>
            <v:shape id="_x0000_s1092" type="#_x0000_t202" style="position:absolute;left:6444;top:3124;width:4140;height:540" stroked="f">
              <v:textbox style="mso-next-textbox:#_x0000_s1092" inset="1.82881mm,.91439mm,1.82881mm,.91439mm">
                <w:txbxContent>
                  <w:p w:rsidR="001309CB" w:rsidRPr="00210CD4" w:rsidRDefault="001309CB" w:rsidP="00BC4E02">
                    <w:pPr>
                      <w:pBdr>
                        <w:top w:val="single" w:sz="4" w:space="0" w:color="auto"/>
                        <w:left w:val="single" w:sz="4" w:space="4" w:color="auto"/>
                        <w:bottom w:val="single" w:sz="4" w:space="1" w:color="auto"/>
                        <w:right w:val="single" w:sz="4" w:space="4" w:color="auto"/>
                      </w:pBdr>
                      <w:jc w:val="center"/>
                      <w:rPr>
                        <w:rFonts w:ascii="Times New Roman" w:hAnsi="Times New Roman" w:cs="Times New Roman"/>
                      </w:rPr>
                    </w:pPr>
                    <w:r w:rsidRPr="00210CD4">
                      <w:rPr>
                        <w:rFonts w:ascii="Times New Roman" w:hAnsi="Times New Roman" w:cs="Times New Roman"/>
                      </w:rPr>
                      <w:t>Ставка процента</w:t>
                    </w:r>
                  </w:p>
                </w:txbxContent>
              </v:textbox>
            </v:shape>
            <v:shape id="_x0000_s1093" type="#_x0000_t202" style="position:absolute;left:6444;top:1827;width:4140;height:577" stroked="f">
              <v:textbox style="mso-next-textbox:#_x0000_s1093" inset="1.82881mm,.91439mm,1.82881mm,.91439mm">
                <w:txbxContent>
                  <w:p w:rsidR="001309CB" w:rsidRPr="00210CD4" w:rsidRDefault="001309CB" w:rsidP="00BC4E02">
                    <w:pPr>
                      <w:pBdr>
                        <w:top w:val="single" w:sz="4" w:space="1" w:color="auto"/>
                        <w:left w:val="single" w:sz="4" w:space="4" w:color="auto"/>
                        <w:bottom w:val="single" w:sz="4" w:space="1" w:color="auto"/>
                        <w:right w:val="single" w:sz="4" w:space="4" w:color="auto"/>
                      </w:pBdr>
                      <w:rPr>
                        <w:rFonts w:ascii="Times New Roman" w:hAnsi="Times New Roman" w:cs="Times New Roman"/>
                      </w:rPr>
                    </w:pPr>
                    <w:r>
                      <w:t xml:space="preserve">  </w:t>
                    </w:r>
                    <w:r w:rsidRPr="00210CD4">
                      <w:rPr>
                        <w:rFonts w:ascii="Times New Roman" w:hAnsi="Times New Roman" w:cs="Times New Roman"/>
                      </w:rPr>
                      <w:t>Форма кривой предложения денег</w:t>
                    </w:r>
                  </w:p>
                </w:txbxContent>
              </v:textbox>
            </v:shape>
            <v:shape id="_x0000_s1094" type="#_x0000_t32" style="position:absolute;left:5184;top:154;width:1260;height:540;flip:y" o:connectortype="straight">
              <v:stroke endarrow="block" endarrowwidth="narrow" endarrowlength="long"/>
            </v:shape>
            <v:shape id="_x0000_s1095" type="#_x0000_t32" style="position:absolute;left:5184;top:694;width:1260;height:90" o:connectortype="straight">
              <v:stroke endarrow="block" endarrowwidth="narrow" endarrowlength="long"/>
            </v:shape>
            <v:shape id="_x0000_s1096" type="#_x0000_t32" style="position:absolute;left:5184;top:694;width:1260;height:739" o:connectortype="straight">
              <v:stroke endarrow="block" endarrowwidth="narrow" endarrowlength="long"/>
            </v:shape>
            <v:shape id="_x0000_s1097" type="#_x0000_t32" style="position:absolute;left:5184;top:2116;width:1260;height:18;flip:y" o:connectortype="straight">
              <v:stroke endarrow="block" endarrowwidth="narrow" endarrowlength="long"/>
            </v:shape>
            <v:shape id="_x0000_s1098" type="#_x0000_t32" style="position:absolute;left:5184;top:3394;width:1260;height:1" o:connectortype="straight">
              <v:stroke endarrow="block" endarrowwidth="narrow" endarrowlength="long"/>
            </v:shape>
            <v:shape id="_x0000_s1099" type="#_x0000_t32" style="position:absolute;left:5184;top:3394;width:1260;height:1080" o:connectortype="straight">
              <v:stroke endarrow="block" endarrowwidth="narrow" endarrowlength="long"/>
            </v:shape>
            <v:shape id="_x0000_s1100" type="#_x0000_t32" style="position:absolute;left:5184;top:3394;width:1260;height:522" o:connectortype="straight">
              <v:stroke endarrow="block" endarrowwidth="narrow" endarrowlength="long"/>
            </v:shape>
            <w10:wrap type="topAndBottom" anchorx="page"/>
            <w10:anchorlock/>
          </v:group>
        </w:pict>
      </w:r>
      <w:r w:rsidR="00BC4E02" w:rsidRPr="00BC4E02">
        <w:rPr>
          <w:rFonts w:ascii="Times New Roman" w:hAnsi="Times New Roman" w:cs="Times New Roman"/>
          <w:sz w:val="28"/>
          <w:szCs w:val="28"/>
        </w:rPr>
        <w:t>Рисунок 1</w:t>
      </w:r>
      <w:r w:rsidR="00BC4E02">
        <w:rPr>
          <w:rFonts w:ascii="Times New Roman" w:hAnsi="Times New Roman" w:cs="Times New Roman"/>
          <w:sz w:val="28"/>
          <w:szCs w:val="28"/>
        </w:rPr>
        <w:t xml:space="preserve"> - </w:t>
      </w:r>
      <w:r w:rsidR="00BC4E02" w:rsidRPr="00BC4E02">
        <w:rPr>
          <w:rFonts w:ascii="Times New Roman" w:hAnsi="Times New Roman" w:cs="Times New Roman"/>
          <w:color w:val="000000"/>
          <w:sz w:val="28"/>
          <w:szCs w:val="28"/>
        </w:rPr>
        <w:t xml:space="preserve"> </w:t>
      </w:r>
      <w:r w:rsidR="00BC4E02" w:rsidRPr="00377F79">
        <w:rPr>
          <w:rFonts w:ascii="Times New Roman" w:hAnsi="Times New Roman" w:cs="Times New Roman"/>
          <w:color w:val="000000"/>
          <w:sz w:val="28"/>
          <w:szCs w:val="28"/>
        </w:rPr>
        <w:t>Дерево целей денежно-кредитной политики</w:t>
      </w:r>
    </w:p>
    <w:p w:rsidR="00BC4E02" w:rsidRPr="000B29B5" w:rsidRDefault="00BC4E02" w:rsidP="003F268A">
      <w:pPr>
        <w:pStyle w:val="21"/>
        <w:spacing w:after="0" w:line="240" w:lineRule="auto"/>
        <w:ind w:left="0"/>
        <w:rPr>
          <w:sz w:val="28"/>
          <w:szCs w:val="28"/>
        </w:rPr>
      </w:pPr>
    </w:p>
    <w:p w:rsidR="007E27AB" w:rsidRPr="00FE48F1" w:rsidRDefault="007E27AB" w:rsidP="007E27AB">
      <w:pPr>
        <w:pStyle w:val="a3"/>
        <w:ind w:left="0" w:firstLine="709"/>
        <w:jc w:val="both"/>
        <w:rPr>
          <w:rFonts w:ascii="Times New Roman" w:hAnsi="Times New Roman" w:cs="Times New Roman"/>
          <w:b/>
          <w:sz w:val="28"/>
          <w:szCs w:val="28"/>
          <w:lang w:val="ru-RU"/>
        </w:rPr>
      </w:pPr>
      <w:r w:rsidRPr="00FE48F1">
        <w:rPr>
          <w:rFonts w:ascii="Times New Roman" w:hAnsi="Times New Roman"/>
          <w:sz w:val="28"/>
          <w:szCs w:val="28"/>
          <w:lang w:val="ru-RU"/>
        </w:rPr>
        <w:t>В качестве основных целей  денежно-кредитной политики выделяют следующие:</w:t>
      </w:r>
    </w:p>
    <w:p w:rsidR="007E27AB" w:rsidRPr="0039042A" w:rsidRDefault="007E27AB" w:rsidP="007E27AB">
      <w:pPr>
        <w:pStyle w:val="a5"/>
        <w:numPr>
          <w:ilvl w:val="0"/>
          <w:numId w:val="4"/>
        </w:numPr>
        <w:tabs>
          <w:tab w:val="clear" w:pos="1287"/>
          <w:tab w:val="num" w:pos="993"/>
        </w:tabs>
        <w:ind w:left="0" w:firstLine="709"/>
        <w:jc w:val="both"/>
        <w:rPr>
          <w:rFonts w:ascii="Times New Roman" w:hAnsi="Times New Roman"/>
          <w:sz w:val="28"/>
          <w:szCs w:val="28"/>
        </w:rPr>
      </w:pPr>
      <w:r w:rsidRPr="00FE48F1">
        <w:rPr>
          <w:rFonts w:ascii="Times New Roman" w:hAnsi="Times New Roman"/>
          <w:sz w:val="28"/>
          <w:szCs w:val="28"/>
        </w:rPr>
        <w:t xml:space="preserve"> </w:t>
      </w:r>
      <w:r w:rsidRPr="0039042A">
        <w:rPr>
          <w:rFonts w:ascii="Times New Roman" w:hAnsi="Times New Roman"/>
          <w:sz w:val="28"/>
          <w:szCs w:val="28"/>
        </w:rPr>
        <w:t>Экономический рост;</w:t>
      </w:r>
    </w:p>
    <w:p w:rsidR="007E27AB" w:rsidRDefault="007E27AB" w:rsidP="007E27AB">
      <w:pPr>
        <w:pStyle w:val="a5"/>
        <w:numPr>
          <w:ilvl w:val="0"/>
          <w:numId w:val="4"/>
        </w:numPr>
        <w:tabs>
          <w:tab w:val="clear" w:pos="1287"/>
          <w:tab w:val="num" w:pos="993"/>
        </w:tabs>
        <w:ind w:left="0" w:firstLine="709"/>
        <w:jc w:val="both"/>
        <w:rPr>
          <w:rFonts w:ascii="Times New Roman" w:hAnsi="Times New Roman"/>
          <w:sz w:val="28"/>
          <w:szCs w:val="28"/>
        </w:rPr>
      </w:pPr>
      <w:r>
        <w:rPr>
          <w:rFonts w:ascii="Times New Roman" w:hAnsi="Times New Roman"/>
          <w:sz w:val="28"/>
          <w:szCs w:val="28"/>
          <w:lang w:val="en-US"/>
        </w:rPr>
        <w:t xml:space="preserve"> </w:t>
      </w:r>
      <w:r w:rsidRPr="0039042A">
        <w:rPr>
          <w:rFonts w:ascii="Times New Roman" w:hAnsi="Times New Roman"/>
          <w:sz w:val="28"/>
          <w:szCs w:val="28"/>
        </w:rPr>
        <w:t>Обеспечение занятости населения;</w:t>
      </w:r>
    </w:p>
    <w:p w:rsidR="007E27AB" w:rsidRDefault="007E27AB" w:rsidP="007E27AB">
      <w:pPr>
        <w:pStyle w:val="a5"/>
        <w:numPr>
          <w:ilvl w:val="0"/>
          <w:numId w:val="4"/>
        </w:numPr>
        <w:tabs>
          <w:tab w:val="clear" w:pos="1287"/>
          <w:tab w:val="num" w:pos="993"/>
        </w:tabs>
        <w:ind w:left="0" w:firstLine="709"/>
        <w:jc w:val="both"/>
        <w:rPr>
          <w:rFonts w:ascii="Times New Roman" w:hAnsi="Times New Roman"/>
          <w:sz w:val="28"/>
          <w:szCs w:val="28"/>
        </w:rPr>
      </w:pPr>
      <w:r w:rsidRPr="00FE48F1">
        <w:rPr>
          <w:rFonts w:ascii="Times New Roman" w:hAnsi="Times New Roman"/>
          <w:sz w:val="28"/>
          <w:szCs w:val="28"/>
        </w:rPr>
        <w:t xml:space="preserve"> </w:t>
      </w:r>
      <w:r w:rsidRPr="0039042A">
        <w:rPr>
          <w:rFonts w:ascii="Times New Roman" w:hAnsi="Times New Roman"/>
          <w:sz w:val="28"/>
          <w:szCs w:val="28"/>
        </w:rPr>
        <w:t>Формирование равновесия платежного баланса страны;</w:t>
      </w:r>
    </w:p>
    <w:p w:rsidR="007E27AB" w:rsidRDefault="007E27AB" w:rsidP="007E27AB">
      <w:pPr>
        <w:pStyle w:val="a5"/>
        <w:numPr>
          <w:ilvl w:val="0"/>
          <w:numId w:val="4"/>
        </w:numPr>
        <w:tabs>
          <w:tab w:val="clear" w:pos="1287"/>
          <w:tab w:val="num" w:pos="993"/>
        </w:tabs>
        <w:ind w:left="0" w:firstLine="709"/>
        <w:jc w:val="both"/>
        <w:rPr>
          <w:rFonts w:ascii="Times New Roman" w:hAnsi="Times New Roman"/>
          <w:sz w:val="28"/>
          <w:szCs w:val="28"/>
        </w:rPr>
      </w:pPr>
      <w:r w:rsidRPr="00FE48F1">
        <w:rPr>
          <w:rFonts w:ascii="Times New Roman" w:hAnsi="Times New Roman"/>
          <w:sz w:val="28"/>
          <w:szCs w:val="28"/>
        </w:rPr>
        <w:t xml:space="preserve"> </w:t>
      </w:r>
      <w:r w:rsidRPr="0039042A">
        <w:rPr>
          <w:rFonts w:ascii="Times New Roman" w:hAnsi="Times New Roman"/>
          <w:sz w:val="28"/>
          <w:szCs w:val="28"/>
        </w:rPr>
        <w:t>Стабильность цен как внутренних, так и внешних (обменный курс);</w:t>
      </w:r>
    </w:p>
    <w:p w:rsidR="007E27AB" w:rsidRDefault="007E27AB" w:rsidP="007E27AB">
      <w:pPr>
        <w:pStyle w:val="a5"/>
        <w:numPr>
          <w:ilvl w:val="0"/>
          <w:numId w:val="4"/>
        </w:numPr>
        <w:tabs>
          <w:tab w:val="clear" w:pos="1287"/>
          <w:tab w:val="num" w:pos="993"/>
        </w:tabs>
        <w:ind w:left="0" w:firstLine="709"/>
        <w:jc w:val="both"/>
        <w:rPr>
          <w:rFonts w:ascii="Times New Roman" w:hAnsi="Times New Roman"/>
          <w:sz w:val="28"/>
          <w:szCs w:val="28"/>
        </w:rPr>
      </w:pPr>
      <w:r w:rsidRPr="005E2052">
        <w:rPr>
          <w:rFonts w:ascii="Times New Roman" w:hAnsi="Times New Roman"/>
          <w:sz w:val="28"/>
          <w:szCs w:val="28"/>
        </w:rPr>
        <w:t xml:space="preserve"> </w:t>
      </w:r>
      <w:r w:rsidRPr="0039042A">
        <w:rPr>
          <w:rFonts w:ascii="Times New Roman" w:hAnsi="Times New Roman"/>
          <w:sz w:val="28"/>
          <w:szCs w:val="28"/>
        </w:rPr>
        <w:t>Стабильность ставки процента;</w:t>
      </w:r>
    </w:p>
    <w:p w:rsidR="007E27AB" w:rsidRDefault="007E27AB" w:rsidP="007E27AB">
      <w:pPr>
        <w:pStyle w:val="a5"/>
        <w:numPr>
          <w:ilvl w:val="0"/>
          <w:numId w:val="4"/>
        </w:numPr>
        <w:tabs>
          <w:tab w:val="clear" w:pos="1287"/>
          <w:tab w:val="num" w:pos="993"/>
        </w:tabs>
        <w:ind w:left="0" w:firstLine="709"/>
        <w:jc w:val="both"/>
        <w:rPr>
          <w:rFonts w:ascii="Times New Roman" w:hAnsi="Times New Roman"/>
          <w:sz w:val="28"/>
          <w:szCs w:val="28"/>
        </w:rPr>
      </w:pPr>
      <w:r>
        <w:rPr>
          <w:rFonts w:ascii="Times New Roman" w:hAnsi="Times New Roman"/>
          <w:sz w:val="28"/>
          <w:szCs w:val="28"/>
          <w:lang w:val="en-US"/>
        </w:rPr>
        <w:t xml:space="preserve"> </w:t>
      </w:r>
      <w:r w:rsidRPr="0039042A">
        <w:rPr>
          <w:rFonts w:ascii="Times New Roman" w:hAnsi="Times New Roman"/>
          <w:sz w:val="28"/>
          <w:szCs w:val="28"/>
        </w:rPr>
        <w:t>Стабильность на финансовых рынках;</w:t>
      </w:r>
    </w:p>
    <w:p w:rsidR="007E27AB" w:rsidRPr="00BC4E02" w:rsidRDefault="007E27AB" w:rsidP="007E27AB">
      <w:pPr>
        <w:pStyle w:val="a5"/>
        <w:numPr>
          <w:ilvl w:val="0"/>
          <w:numId w:val="4"/>
        </w:numPr>
        <w:tabs>
          <w:tab w:val="clear" w:pos="1287"/>
          <w:tab w:val="num" w:pos="993"/>
        </w:tabs>
        <w:ind w:left="0" w:firstLine="709"/>
        <w:jc w:val="both"/>
        <w:rPr>
          <w:rFonts w:ascii="Times New Roman" w:hAnsi="Times New Roman"/>
          <w:sz w:val="28"/>
          <w:szCs w:val="28"/>
        </w:rPr>
      </w:pPr>
      <w:r w:rsidRPr="00FE48F1">
        <w:rPr>
          <w:rFonts w:ascii="Times New Roman" w:hAnsi="Times New Roman"/>
          <w:sz w:val="28"/>
          <w:szCs w:val="28"/>
        </w:rPr>
        <w:t xml:space="preserve"> </w:t>
      </w:r>
      <w:r w:rsidRPr="0039042A">
        <w:rPr>
          <w:rFonts w:ascii="Times New Roman" w:hAnsi="Times New Roman"/>
          <w:sz w:val="28"/>
          <w:szCs w:val="28"/>
        </w:rPr>
        <w:t>Стабильность валютного рынка;</w:t>
      </w:r>
      <w:r w:rsidRPr="00FE48F1">
        <w:rPr>
          <w:rFonts w:ascii="Times New Roman" w:hAnsi="Times New Roman"/>
          <w:sz w:val="28"/>
          <w:szCs w:val="28"/>
        </w:rPr>
        <w:t xml:space="preserve"> </w:t>
      </w:r>
    </w:p>
    <w:p w:rsidR="007E27AB" w:rsidRPr="0039042A" w:rsidRDefault="007E27AB" w:rsidP="007E27AB">
      <w:pPr>
        <w:pStyle w:val="a5"/>
        <w:ind w:firstLine="567"/>
        <w:jc w:val="both"/>
        <w:rPr>
          <w:rFonts w:ascii="Times New Roman" w:hAnsi="Times New Roman"/>
          <w:sz w:val="28"/>
          <w:szCs w:val="28"/>
        </w:rPr>
      </w:pPr>
      <w:r w:rsidRPr="0039042A">
        <w:rPr>
          <w:rFonts w:ascii="Times New Roman" w:hAnsi="Times New Roman"/>
          <w:sz w:val="28"/>
          <w:szCs w:val="28"/>
        </w:rPr>
        <w:t>Кроме основных существуют также и промежуточные цели, сущность которых заключается в регулировании:</w:t>
      </w:r>
    </w:p>
    <w:p w:rsidR="007E27AB" w:rsidRPr="0039042A" w:rsidRDefault="007E27AB" w:rsidP="007E27AB">
      <w:pPr>
        <w:pStyle w:val="a5"/>
        <w:numPr>
          <w:ilvl w:val="0"/>
          <w:numId w:val="5"/>
        </w:numPr>
        <w:tabs>
          <w:tab w:val="clear" w:pos="1287"/>
          <w:tab w:val="num" w:pos="993"/>
        </w:tabs>
        <w:ind w:left="0" w:firstLine="709"/>
        <w:jc w:val="both"/>
        <w:rPr>
          <w:rFonts w:ascii="Times New Roman" w:hAnsi="Times New Roman"/>
          <w:sz w:val="28"/>
          <w:szCs w:val="28"/>
        </w:rPr>
      </w:pPr>
      <w:r w:rsidRPr="00FE48F1">
        <w:rPr>
          <w:rFonts w:ascii="Times New Roman" w:hAnsi="Times New Roman"/>
          <w:sz w:val="28"/>
          <w:szCs w:val="28"/>
        </w:rPr>
        <w:t xml:space="preserve">  </w:t>
      </w:r>
      <w:r w:rsidRPr="0039042A">
        <w:rPr>
          <w:rFonts w:ascii="Times New Roman" w:hAnsi="Times New Roman"/>
          <w:sz w:val="28"/>
          <w:szCs w:val="28"/>
        </w:rPr>
        <w:t>Предложения денег (неп</w:t>
      </w:r>
      <w:r>
        <w:rPr>
          <w:rFonts w:ascii="Times New Roman" w:hAnsi="Times New Roman"/>
          <w:sz w:val="28"/>
          <w:szCs w:val="28"/>
        </w:rPr>
        <w:t>осредственно одного из денежных</w:t>
      </w:r>
      <w:r w:rsidRPr="00FE48F1">
        <w:rPr>
          <w:rFonts w:ascii="Times New Roman" w:hAnsi="Times New Roman"/>
          <w:sz w:val="28"/>
          <w:szCs w:val="28"/>
        </w:rPr>
        <w:t xml:space="preserve"> </w:t>
      </w:r>
      <w:r w:rsidRPr="0039042A">
        <w:rPr>
          <w:rFonts w:ascii="Times New Roman" w:hAnsi="Times New Roman"/>
          <w:sz w:val="28"/>
          <w:szCs w:val="28"/>
        </w:rPr>
        <w:t>агрегатов, денежной базы, чистые иностранные активы, чистые внутренние активы);</w:t>
      </w:r>
    </w:p>
    <w:p w:rsidR="007E27AB" w:rsidRPr="0039042A" w:rsidRDefault="007E27AB" w:rsidP="007E27AB">
      <w:pPr>
        <w:pStyle w:val="a5"/>
        <w:numPr>
          <w:ilvl w:val="0"/>
          <w:numId w:val="5"/>
        </w:numPr>
        <w:tabs>
          <w:tab w:val="clear" w:pos="1287"/>
          <w:tab w:val="num" w:pos="993"/>
        </w:tabs>
        <w:ind w:left="0" w:firstLine="709"/>
        <w:jc w:val="both"/>
        <w:rPr>
          <w:rFonts w:ascii="Times New Roman" w:hAnsi="Times New Roman"/>
          <w:sz w:val="28"/>
          <w:szCs w:val="28"/>
        </w:rPr>
      </w:pPr>
      <w:r w:rsidRPr="00FE48F1">
        <w:rPr>
          <w:rFonts w:ascii="Times New Roman" w:hAnsi="Times New Roman"/>
          <w:sz w:val="28"/>
          <w:szCs w:val="28"/>
        </w:rPr>
        <w:lastRenderedPageBreak/>
        <w:t xml:space="preserve"> </w:t>
      </w:r>
      <w:r w:rsidRPr="0039042A">
        <w:rPr>
          <w:rFonts w:ascii="Times New Roman" w:hAnsi="Times New Roman"/>
          <w:sz w:val="28"/>
          <w:szCs w:val="28"/>
        </w:rPr>
        <w:t>Цены денег на внутреннем рынке;</w:t>
      </w:r>
    </w:p>
    <w:p w:rsidR="007E27AB" w:rsidRPr="0039042A" w:rsidRDefault="007E27AB" w:rsidP="007E27AB">
      <w:pPr>
        <w:pStyle w:val="a5"/>
        <w:numPr>
          <w:ilvl w:val="0"/>
          <w:numId w:val="5"/>
        </w:numPr>
        <w:tabs>
          <w:tab w:val="clear" w:pos="1287"/>
          <w:tab w:val="num" w:pos="993"/>
        </w:tabs>
        <w:ind w:left="0" w:firstLine="709"/>
        <w:jc w:val="both"/>
        <w:rPr>
          <w:rFonts w:ascii="Times New Roman" w:hAnsi="Times New Roman"/>
          <w:sz w:val="28"/>
          <w:szCs w:val="28"/>
        </w:rPr>
      </w:pPr>
      <w:r w:rsidRPr="005E2052">
        <w:rPr>
          <w:rFonts w:ascii="Times New Roman" w:hAnsi="Times New Roman"/>
          <w:sz w:val="28"/>
          <w:szCs w:val="28"/>
        </w:rPr>
        <w:t xml:space="preserve"> </w:t>
      </w:r>
      <w:r w:rsidRPr="0039042A">
        <w:rPr>
          <w:rFonts w:ascii="Times New Roman" w:hAnsi="Times New Roman"/>
          <w:sz w:val="28"/>
          <w:szCs w:val="28"/>
        </w:rPr>
        <w:t>Обменного курса национальной валюты;</w:t>
      </w:r>
    </w:p>
    <w:p w:rsidR="007E27AB" w:rsidRPr="007E27AB" w:rsidRDefault="007E27AB" w:rsidP="007E27AB">
      <w:pPr>
        <w:pStyle w:val="21"/>
        <w:spacing w:after="0" w:line="240" w:lineRule="auto"/>
        <w:ind w:left="0"/>
        <w:rPr>
          <w:sz w:val="28"/>
          <w:szCs w:val="28"/>
        </w:rPr>
      </w:pPr>
      <w:r w:rsidRPr="00CB596B">
        <w:rPr>
          <w:sz w:val="28"/>
          <w:szCs w:val="28"/>
        </w:rPr>
        <w:t>Конечными целями являются: устойчивые темпы экономического роста, высокий уровень занятости, относительно стабильный уровень цен, равновесие платежного баланса страны. Известно, что достижение всех целей одновременно невозможно. Поэтому необходимо установить их иерархию. Приоритетной целью монетарной политики является с</w:t>
      </w:r>
      <w:r>
        <w:rPr>
          <w:sz w:val="28"/>
          <w:szCs w:val="28"/>
        </w:rPr>
        <w:t>табилизация уровня цен в стране</w:t>
      </w:r>
      <w:r w:rsidRPr="005E2052">
        <w:rPr>
          <w:sz w:val="28"/>
          <w:szCs w:val="28"/>
        </w:rPr>
        <w:t xml:space="preserve"> </w:t>
      </w:r>
      <w:r>
        <w:rPr>
          <w:sz w:val="28"/>
          <w:szCs w:val="28"/>
        </w:rPr>
        <w:t>[3,</w:t>
      </w:r>
      <w:r w:rsidRPr="00A378DD">
        <w:rPr>
          <w:sz w:val="28"/>
          <w:szCs w:val="28"/>
        </w:rPr>
        <w:t xml:space="preserve"> </w:t>
      </w:r>
      <w:r w:rsidRPr="00C735BA">
        <w:rPr>
          <w:sz w:val="28"/>
          <w:szCs w:val="28"/>
          <w:lang w:val="en-US"/>
        </w:rPr>
        <w:t>c</w:t>
      </w:r>
      <w:r>
        <w:rPr>
          <w:sz w:val="28"/>
          <w:szCs w:val="28"/>
        </w:rPr>
        <w:t>.</w:t>
      </w:r>
      <w:r w:rsidRPr="00A378DD">
        <w:rPr>
          <w:sz w:val="28"/>
          <w:szCs w:val="28"/>
        </w:rPr>
        <w:t xml:space="preserve"> </w:t>
      </w:r>
      <w:r w:rsidRPr="00C735BA">
        <w:rPr>
          <w:sz w:val="28"/>
          <w:szCs w:val="28"/>
        </w:rPr>
        <w:t>26].</w:t>
      </w:r>
    </w:p>
    <w:p w:rsidR="003F268A" w:rsidRPr="003F268A" w:rsidRDefault="003F268A" w:rsidP="007E27AB">
      <w:pPr>
        <w:pStyle w:val="21"/>
        <w:spacing w:after="0" w:line="240" w:lineRule="auto"/>
        <w:ind w:left="0"/>
        <w:rPr>
          <w:sz w:val="28"/>
          <w:szCs w:val="28"/>
        </w:rPr>
      </w:pPr>
      <w:r w:rsidRPr="003F268A">
        <w:rPr>
          <w:sz w:val="28"/>
          <w:szCs w:val="28"/>
        </w:rPr>
        <w:t xml:space="preserve">Процесс формулирования целей денежно-кредитной политики состоит из следующих этапов. </w:t>
      </w:r>
      <w:r w:rsidRPr="003F268A">
        <w:rPr>
          <w:iCs/>
          <w:sz w:val="28"/>
          <w:szCs w:val="28"/>
        </w:rPr>
        <w:t>На первом этапе</w:t>
      </w:r>
      <w:r w:rsidRPr="003F268A">
        <w:rPr>
          <w:sz w:val="28"/>
          <w:szCs w:val="28"/>
        </w:rPr>
        <w:t xml:space="preserve"> устанавливаются конечные цели денежно-кредитной политики в форме контрольных цифр экономического роста, инфляции, состояния платежного баланса.</w:t>
      </w:r>
    </w:p>
    <w:p w:rsidR="003F268A" w:rsidRPr="003F268A" w:rsidRDefault="003F268A" w:rsidP="003F268A">
      <w:pPr>
        <w:ind w:firstLine="709"/>
        <w:jc w:val="both"/>
        <w:rPr>
          <w:rFonts w:ascii="Times New Roman" w:hAnsi="Times New Roman" w:cs="Times New Roman"/>
          <w:sz w:val="28"/>
          <w:szCs w:val="28"/>
          <w:lang w:val="ru-RU"/>
        </w:rPr>
      </w:pPr>
      <w:r w:rsidRPr="003F268A">
        <w:rPr>
          <w:rFonts w:ascii="Times New Roman" w:hAnsi="Times New Roman" w:cs="Times New Roman"/>
          <w:iCs/>
          <w:sz w:val="28"/>
          <w:szCs w:val="28"/>
          <w:lang w:val="ru-RU"/>
        </w:rPr>
        <w:t>На втором этапе</w:t>
      </w:r>
      <w:r w:rsidRPr="003F268A">
        <w:rPr>
          <w:rFonts w:ascii="Times New Roman" w:hAnsi="Times New Roman" w:cs="Times New Roman"/>
          <w:sz w:val="28"/>
          <w:szCs w:val="28"/>
          <w:lang w:val="ru-RU"/>
        </w:rPr>
        <w:t xml:space="preserve"> устанавливаются промежуточные цели денежно-кредитной политики в форме конкретных количественных денежно-кредитных показателей. К числу важнейших денежно-кредитных показателей в Республике Беларусь относятся: чистый внутренний рублевый кредит Национального банка, рублевая денежная база, рублевая денежная масса, валовые рублевые кредиты банков, чистые иностранные активы органов денежно-кредитного регулирования, чистая эмиссия Национального банка.</w:t>
      </w:r>
    </w:p>
    <w:p w:rsidR="003F268A" w:rsidRPr="003F268A" w:rsidRDefault="003F268A" w:rsidP="003F268A">
      <w:pPr>
        <w:ind w:firstLine="709"/>
        <w:jc w:val="both"/>
        <w:rPr>
          <w:rFonts w:ascii="Times New Roman" w:hAnsi="Times New Roman" w:cs="Times New Roman"/>
          <w:sz w:val="28"/>
          <w:szCs w:val="28"/>
          <w:lang w:val="ru-RU"/>
        </w:rPr>
      </w:pPr>
      <w:r w:rsidRPr="003F268A">
        <w:rPr>
          <w:rFonts w:ascii="Times New Roman" w:hAnsi="Times New Roman" w:cs="Times New Roman"/>
          <w:iCs/>
          <w:sz w:val="28"/>
          <w:szCs w:val="28"/>
          <w:lang w:val="ru-RU"/>
        </w:rPr>
        <w:t>На третьем этапе</w:t>
      </w:r>
      <w:r w:rsidRPr="003F268A">
        <w:rPr>
          <w:rFonts w:ascii="Times New Roman" w:hAnsi="Times New Roman" w:cs="Times New Roman"/>
          <w:sz w:val="28"/>
          <w:szCs w:val="28"/>
          <w:lang w:val="ru-RU"/>
        </w:rPr>
        <w:t xml:space="preserve"> устанавливаются операционные цели денежно-кредитной политики. Определяется круг денежно-кредитных показателей, которые подвержены влиянию центрального банка (к примеру, процентные ставки, устанавливаемые центральным банком, резервы центрального банка и др.).</w:t>
      </w:r>
    </w:p>
    <w:p w:rsidR="003F268A" w:rsidRPr="003F268A" w:rsidRDefault="003F268A" w:rsidP="003F268A">
      <w:pPr>
        <w:ind w:firstLine="709"/>
        <w:jc w:val="both"/>
        <w:rPr>
          <w:rFonts w:ascii="Times New Roman" w:hAnsi="Times New Roman" w:cs="Times New Roman"/>
          <w:sz w:val="28"/>
          <w:szCs w:val="28"/>
          <w:lang w:val="ru-RU"/>
        </w:rPr>
      </w:pPr>
      <w:r w:rsidRPr="003F268A">
        <w:rPr>
          <w:rFonts w:ascii="Times New Roman" w:hAnsi="Times New Roman" w:cs="Times New Roman"/>
          <w:iCs/>
          <w:sz w:val="28"/>
          <w:szCs w:val="28"/>
          <w:lang w:val="ru-RU"/>
        </w:rPr>
        <w:t>На четвертом этапе</w:t>
      </w:r>
      <w:r w:rsidRPr="003F268A">
        <w:rPr>
          <w:rFonts w:ascii="Times New Roman" w:hAnsi="Times New Roman" w:cs="Times New Roman"/>
          <w:sz w:val="28"/>
          <w:szCs w:val="28"/>
          <w:lang w:val="ru-RU"/>
        </w:rPr>
        <w:t xml:space="preserve"> производится отбор инструментов денежно-кредитной политики. Выбор методов денежно-кредитного регулирования зависит от цели и объекта регулирования, степени зрелости рыночных отношений. Объектом регулирования выступают макроэкономические характеристики использования кредита, посредствам которых национальный банк имеет возможность воздействовать на экономику, текущее потребление и сферу накопления, а также обеспечить ликвидность банковской системы. Достижение желаемого макроэкономического эффекта национальный банк обеспечивает путем использования рычагов экономического воздействия, корректируя экономические мотивации банков [3, </w:t>
      </w:r>
      <w:r w:rsidRPr="009C4B3B">
        <w:rPr>
          <w:rFonts w:ascii="Times New Roman" w:hAnsi="Times New Roman" w:cs="Times New Roman"/>
          <w:sz w:val="28"/>
          <w:szCs w:val="28"/>
        </w:rPr>
        <w:t>c</w:t>
      </w:r>
      <w:r w:rsidRPr="003F268A">
        <w:rPr>
          <w:rFonts w:ascii="Times New Roman" w:hAnsi="Times New Roman" w:cs="Times New Roman"/>
          <w:sz w:val="28"/>
          <w:szCs w:val="28"/>
          <w:lang w:val="ru-RU"/>
        </w:rPr>
        <w:t>. 28].</w:t>
      </w:r>
    </w:p>
    <w:p w:rsidR="003F268A" w:rsidRPr="003F268A" w:rsidRDefault="003F268A" w:rsidP="003F268A">
      <w:pPr>
        <w:ind w:firstLine="709"/>
        <w:jc w:val="both"/>
        <w:rPr>
          <w:rFonts w:ascii="Times New Roman" w:hAnsi="Times New Roman" w:cs="Times New Roman"/>
          <w:sz w:val="28"/>
          <w:szCs w:val="28"/>
          <w:lang w:val="ru-RU"/>
        </w:rPr>
      </w:pPr>
      <w:r w:rsidRPr="003F268A">
        <w:rPr>
          <w:rFonts w:ascii="Times New Roman" w:hAnsi="Times New Roman" w:cs="Times New Roman"/>
          <w:sz w:val="28"/>
          <w:szCs w:val="28"/>
          <w:lang w:val="ru-RU"/>
        </w:rPr>
        <w:t xml:space="preserve">В Республике Беларусь важнейшими условиями обеспечения высоких темпов долговременного экономического роста являются достижение и сохранение финансовой стабильности, в основе которой – низкий уровень инфляционных процессов в стране. В связи с этим одним из стратегических элементов государственной экономической политики является ее направленность на устойчивое снижение инфляции и поддержание ее на низком уровне. Таким образом, </w:t>
      </w:r>
      <w:r w:rsidRPr="003F268A">
        <w:rPr>
          <w:rFonts w:ascii="Times New Roman" w:hAnsi="Times New Roman" w:cs="Times New Roman"/>
          <w:i/>
          <w:iCs/>
          <w:sz w:val="28"/>
          <w:szCs w:val="28"/>
          <w:lang w:val="ru-RU"/>
        </w:rPr>
        <w:t>конечная цель</w:t>
      </w:r>
      <w:r w:rsidRPr="003F268A">
        <w:rPr>
          <w:rFonts w:ascii="Times New Roman" w:hAnsi="Times New Roman" w:cs="Times New Roman"/>
          <w:sz w:val="28"/>
          <w:szCs w:val="28"/>
          <w:lang w:val="ru-RU"/>
        </w:rPr>
        <w:t xml:space="preserve"> денежно-кредитной политики, проводимой Национальным банком Республики Беларусь – обеспечение с помощью монетарных инструментов (с учетом мер экономической политики правительства Республики Беларусь) снижения инфляции [4</w:t>
      </w:r>
      <w:r w:rsidR="00772A6B" w:rsidRPr="00772A6B">
        <w:rPr>
          <w:rFonts w:ascii="Times New Roman" w:hAnsi="Times New Roman" w:cs="Times New Roman"/>
          <w:sz w:val="28"/>
          <w:szCs w:val="28"/>
          <w:lang w:val="ru-RU"/>
        </w:rPr>
        <w:t xml:space="preserve">, </w:t>
      </w:r>
      <w:r w:rsidR="00772A6B">
        <w:rPr>
          <w:rFonts w:ascii="Times New Roman" w:hAnsi="Times New Roman" w:cs="Times New Roman"/>
          <w:sz w:val="28"/>
          <w:szCs w:val="28"/>
        </w:rPr>
        <w:t>c</w:t>
      </w:r>
      <w:r w:rsidR="00772A6B" w:rsidRPr="00772A6B">
        <w:rPr>
          <w:rFonts w:ascii="Times New Roman" w:hAnsi="Times New Roman" w:cs="Times New Roman"/>
          <w:sz w:val="28"/>
          <w:szCs w:val="28"/>
          <w:lang w:val="ru-RU"/>
        </w:rPr>
        <w:t>. 38</w:t>
      </w:r>
      <w:r w:rsidRPr="003F268A">
        <w:rPr>
          <w:rFonts w:ascii="Times New Roman" w:hAnsi="Times New Roman" w:cs="Times New Roman"/>
          <w:sz w:val="28"/>
          <w:szCs w:val="28"/>
          <w:lang w:val="ru-RU"/>
        </w:rPr>
        <w:t>].</w:t>
      </w:r>
    </w:p>
    <w:p w:rsidR="003F268A" w:rsidRPr="00CB596B" w:rsidRDefault="003F268A" w:rsidP="003F268A">
      <w:pPr>
        <w:pStyle w:val="21"/>
        <w:spacing w:after="0" w:line="240" w:lineRule="auto"/>
        <w:ind w:left="0"/>
        <w:rPr>
          <w:sz w:val="28"/>
          <w:szCs w:val="28"/>
        </w:rPr>
      </w:pPr>
      <w:r w:rsidRPr="00CB596B">
        <w:rPr>
          <w:sz w:val="28"/>
          <w:szCs w:val="28"/>
        </w:rPr>
        <w:lastRenderedPageBreak/>
        <w:t xml:space="preserve">Эффективность монетарной политики в значительной мере зависит от выбора методов (инструментов) денежно-кредитного регулирования. </w:t>
      </w:r>
    </w:p>
    <w:p w:rsidR="003F268A" w:rsidRPr="009C4B3B" w:rsidRDefault="003F268A" w:rsidP="003F268A">
      <w:pPr>
        <w:pStyle w:val="21"/>
        <w:spacing w:after="0" w:line="240" w:lineRule="auto"/>
        <w:ind w:left="0"/>
        <w:rPr>
          <w:sz w:val="28"/>
          <w:szCs w:val="28"/>
        </w:rPr>
      </w:pPr>
      <w:r w:rsidRPr="00CB596B">
        <w:rPr>
          <w:sz w:val="28"/>
          <w:szCs w:val="28"/>
        </w:rPr>
        <w:t>Методы регулирования денежно-кредитной политики классифицируются по ряду признаков</w:t>
      </w:r>
      <w:r w:rsidRPr="009C4B3B">
        <w:rPr>
          <w:sz w:val="28"/>
          <w:szCs w:val="28"/>
        </w:rPr>
        <w:t>:</w:t>
      </w:r>
    </w:p>
    <w:p w:rsidR="003F268A" w:rsidRPr="00CB596B" w:rsidRDefault="003F268A" w:rsidP="003F268A">
      <w:pPr>
        <w:pStyle w:val="21"/>
        <w:numPr>
          <w:ilvl w:val="0"/>
          <w:numId w:val="6"/>
        </w:numPr>
        <w:spacing w:after="0" w:line="240" w:lineRule="auto"/>
        <w:ind w:left="0" w:firstLine="709"/>
        <w:rPr>
          <w:sz w:val="28"/>
          <w:szCs w:val="28"/>
        </w:rPr>
      </w:pPr>
      <w:r w:rsidRPr="00CB596B">
        <w:rPr>
          <w:sz w:val="28"/>
          <w:szCs w:val="28"/>
        </w:rPr>
        <w:t>в зависимости от объекта воздействия (предложение либо спрос на деньги);</w:t>
      </w:r>
    </w:p>
    <w:p w:rsidR="003F268A" w:rsidRPr="00CB596B" w:rsidRDefault="003F268A" w:rsidP="003F268A">
      <w:pPr>
        <w:pStyle w:val="21"/>
        <w:numPr>
          <w:ilvl w:val="0"/>
          <w:numId w:val="6"/>
        </w:numPr>
        <w:spacing w:after="0" w:line="240" w:lineRule="auto"/>
        <w:ind w:left="0" w:firstLine="709"/>
        <w:rPr>
          <w:sz w:val="28"/>
          <w:szCs w:val="28"/>
        </w:rPr>
      </w:pPr>
      <w:r w:rsidRPr="00CB596B">
        <w:rPr>
          <w:sz w:val="28"/>
          <w:szCs w:val="28"/>
        </w:rPr>
        <w:t>по срокам воздействия – кратко- и долгосрочные;</w:t>
      </w:r>
    </w:p>
    <w:p w:rsidR="003F268A" w:rsidRPr="00CB596B" w:rsidRDefault="003F268A" w:rsidP="003F268A">
      <w:pPr>
        <w:pStyle w:val="21"/>
        <w:numPr>
          <w:ilvl w:val="0"/>
          <w:numId w:val="6"/>
        </w:numPr>
        <w:spacing w:after="0" w:line="240" w:lineRule="auto"/>
        <w:ind w:left="0" w:firstLine="709"/>
        <w:rPr>
          <w:sz w:val="28"/>
          <w:szCs w:val="28"/>
        </w:rPr>
      </w:pPr>
      <w:r w:rsidRPr="00CB596B">
        <w:rPr>
          <w:sz w:val="28"/>
          <w:szCs w:val="28"/>
        </w:rPr>
        <w:t xml:space="preserve">по характеру параметров регулирования: количественные (например, границы кредитования коммерческих банков) и качественные (цена кредита); </w:t>
      </w:r>
    </w:p>
    <w:p w:rsidR="003F268A" w:rsidRPr="00CB596B" w:rsidRDefault="003F268A" w:rsidP="003F268A">
      <w:pPr>
        <w:pStyle w:val="21"/>
        <w:numPr>
          <w:ilvl w:val="0"/>
          <w:numId w:val="6"/>
        </w:numPr>
        <w:spacing w:after="0" w:line="240" w:lineRule="auto"/>
        <w:ind w:left="0" w:firstLine="709"/>
        <w:rPr>
          <w:sz w:val="28"/>
          <w:szCs w:val="28"/>
        </w:rPr>
      </w:pPr>
      <w:r w:rsidRPr="00CB596B">
        <w:rPr>
          <w:sz w:val="28"/>
          <w:szCs w:val="28"/>
        </w:rPr>
        <w:t>по форме воздействия – прямы и косвенные;</w:t>
      </w:r>
    </w:p>
    <w:p w:rsidR="003F268A" w:rsidRPr="00CB596B" w:rsidRDefault="003F268A" w:rsidP="003F268A">
      <w:pPr>
        <w:pStyle w:val="21"/>
        <w:numPr>
          <w:ilvl w:val="0"/>
          <w:numId w:val="6"/>
        </w:numPr>
        <w:spacing w:after="0" w:line="240" w:lineRule="auto"/>
        <w:ind w:left="0" w:firstLine="709"/>
        <w:rPr>
          <w:sz w:val="28"/>
          <w:szCs w:val="28"/>
        </w:rPr>
      </w:pPr>
      <w:r w:rsidRPr="00CB596B">
        <w:rPr>
          <w:sz w:val="28"/>
          <w:szCs w:val="28"/>
        </w:rPr>
        <w:t>по числу объектов – общие и селективные.</w:t>
      </w:r>
    </w:p>
    <w:p w:rsidR="003F268A" w:rsidRPr="00CB596B" w:rsidRDefault="003F268A" w:rsidP="003F268A">
      <w:pPr>
        <w:pStyle w:val="21"/>
        <w:spacing w:after="0" w:line="240" w:lineRule="auto"/>
        <w:ind w:left="0"/>
        <w:rPr>
          <w:color w:val="548DD4" w:themeColor="text2" w:themeTint="99"/>
          <w:sz w:val="28"/>
          <w:szCs w:val="28"/>
        </w:rPr>
      </w:pPr>
      <w:r w:rsidRPr="00CB596B">
        <w:rPr>
          <w:sz w:val="28"/>
          <w:szCs w:val="28"/>
        </w:rPr>
        <w:t xml:space="preserve">Прежде всего, важнейшими являются прямые (административные) и косвенные (экономические), а также общие, влияющие на рынок ссудного капитала в целом, и селективные, предназначенные для регулирования определенных форм кредита, кредитования отдельных отраслей и т.д. </w:t>
      </w:r>
    </w:p>
    <w:p w:rsidR="003F268A" w:rsidRPr="00CB596B" w:rsidRDefault="003F268A" w:rsidP="003F268A">
      <w:pPr>
        <w:pStyle w:val="21"/>
        <w:spacing w:after="0" w:line="240" w:lineRule="auto"/>
        <w:ind w:left="0"/>
        <w:rPr>
          <w:sz w:val="28"/>
          <w:szCs w:val="28"/>
        </w:rPr>
      </w:pPr>
      <w:r w:rsidRPr="00CB596B">
        <w:rPr>
          <w:sz w:val="28"/>
          <w:szCs w:val="28"/>
        </w:rPr>
        <w:t>Посредством прямых (административных) инструментов в кредитных организациях изменяют операционные показатели, к примеру, лимиты процентных ставок, размер маржи, объемы операций. Методы прямого контроля применяются при регулировании банковских систем. В условиях слабо развитого государственного финансового рынка и при кризисе кредитной системы инструменты прямого воздействия эффективны. В то же время их использование может вызвать определенный отток денежных средств с контролируемого внутреннего рынка на зарубежные рынки и в теневую экономику.</w:t>
      </w:r>
    </w:p>
    <w:p w:rsidR="003F268A" w:rsidRPr="00CB596B" w:rsidRDefault="003F268A" w:rsidP="003F268A">
      <w:pPr>
        <w:pStyle w:val="21"/>
        <w:spacing w:after="0" w:line="240" w:lineRule="auto"/>
        <w:ind w:left="0"/>
        <w:rPr>
          <w:sz w:val="28"/>
          <w:szCs w:val="28"/>
        </w:rPr>
      </w:pPr>
      <w:r w:rsidRPr="00CB596B">
        <w:rPr>
          <w:sz w:val="28"/>
          <w:szCs w:val="28"/>
        </w:rPr>
        <w:t>С помощью косвенных инструментов формируют условия для целенаправленного изменения основных параметров финансового рынка. При этом косвенные инструменты вначале воздействуют на баланс центрального банка, на процентные ставки по операциям центрального банка и далее, посредством этих изменений, - на денежно-кредитные отношения в государстве. Так, уровень процентных ставок центрального банка влияет на уровень рыночных процентных ставок; нормативы резервов и рефинансирование – на объем и структуру операций коммерческих банков. Косвенные инструменты являются частью функционирования денежных рынков и их использование не ведет к появлению диспропорций в денежно-кредитной сфере, что следует отнести к достоинствам данного механизма.</w:t>
      </w:r>
    </w:p>
    <w:p w:rsidR="003F268A" w:rsidRPr="00CB596B" w:rsidRDefault="003F268A" w:rsidP="003F268A">
      <w:pPr>
        <w:pStyle w:val="21"/>
        <w:spacing w:after="0" w:line="240" w:lineRule="auto"/>
        <w:ind w:left="0"/>
        <w:rPr>
          <w:sz w:val="28"/>
          <w:szCs w:val="28"/>
        </w:rPr>
      </w:pPr>
      <w:r w:rsidRPr="00CB596B">
        <w:rPr>
          <w:sz w:val="28"/>
          <w:szCs w:val="28"/>
        </w:rPr>
        <w:t>Общие методы влияют на весь кредитный рынок и в основном являются косвенными. Селективные методы регулируют отдельные виды кредита либо применяются к ограниченному перечню банков. В разных странах на разных стадиях развития финансового рынка применяются различные комбинации инструментов денежно-кредитной политики.</w:t>
      </w:r>
    </w:p>
    <w:p w:rsidR="003F268A" w:rsidRPr="00CB596B" w:rsidRDefault="003F268A" w:rsidP="003F268A">
      <w:pPr>
        <w:pStyle w:val="21"/>
        <w:spacing w:after="0" w:line="240" w:lineRule="auto"/>
        <w:ind w:left="0"/>
        <w:rPr>
          <w:sz w:val="28"/>
          <w:szCs w:val="28"/>
        </w:rPr>
      </w:pPr>
      <w:r w:rsidRPr="00CB596B">
        <w:rPr>
          <w:sz w:val="28"/>
          <w:szCs w:val="28"/>
        </w:rPr>
        <w:t>В совокупности инструментов денежно-кредитного регулирования выделяют следующие основные группы</w:t>
      </w:r>
      <w:r w:rsidRPr="009C4B3B">
        <w:rPr>
          <w:sz w:val="28"/>
          <w:szCs w:val="28"/>
        </w:rPr>
        <w:t>:</w:t>
      </w:r>
    </w:p>
    <w:p w:rsidR="003F268A" w:rsidRPr="00CB596B" w:rsidRDefault="003F268A" w:rsidP="003F268A">
      <w:pPr>
        <w:numPr>
          <w:ilvl w:val="0"/>
          <w:numId w:val="7"/>
        </w:numPr>
        <w:tabs>
          <w:tab w:val="clear" w:pos="1650"/>
          <w:tab w:val="num" w:pos="0"/>
        </w:tabs>
        <w:ind w:left="0" w:firstLine="709"/>
        <w:jc w:val="both"/>
        <w:rPr>
          <w:rFonts w:ascii="Times New Roman" w:hAnsi="Times New Roman" w:cs="Times New Roman"/>
          <w:sz w:val="28"/>
          <w:szCs w:val="28"/>
        </w:rPr>
      </w:pPr>
      <w:r w:rsidRPr="00CB596B">
        <w:rPr>
          <w:rFonts w:ascii="Times New Roman" w:hAnsi="Times New Roman" w:cs="Times New Roman"/>
          <w:sz w:val="28"/>
          <w:szCs w:val="28"/>
        </w:rPr>
        <w:t>рефинансирование</w:t>
      </w:r>
      <w:r w:rsidR="0064437F">
        <w:rPr>
          <w:rFonts w:ascii="Times New Roman" w:hAnsi="Times New Roman" w:cs="Times New Roman"/>
          <w:sz w:val="28"/>
          <w:szCs w:val="28"/>
          <w:lang w:val="ru-RU"/>
        </w:rPr>
        <w:t xml:space="preserve"> коммерческих </w:t>
      </w:r>
      <w:r w:rsidRPr="00CB596B">
        <w:rPr>
          <w:rFonts w:ascii="Times New Roman" w:hAnsi="Times New Roman" w:cs="Times New Roman"/>
          <w:sz w:val="28"/>
          <w:szCs w:val="28"/>
        </w:rPr>
        <w:t xml:space="preserve"> банков;</w:t>
      </w:r>
    </w:p>
    <w:p w:rsidR="003F268A" w:rsidRPr="003F268A" w:rsidRDefault="003F268A" w:rsidP="003F268A">
      <w:pPr>
        <w:numPr>
          <w:ilvl w:val="0"/>
          <w:numId w:val="7"/>
        </w:numPr>
        <w:tabs>
          <w:tab w:val="clear" w:pos="1650"/>
          <w:tab w:val="num" w:pos="0"/>
        </w:tabs>
        <w:ind w:left="0" w:firstLine="709"/>
        <w:jc w:val="both"/>
        <w:rPr>
          <w:rFonts w:ascii="Times New Roman" w:hAnsi="Times New Roman" w:cs="Times New Roman"/>
          <w:sz w:val="28"/>
          <w:szCs w:val="28"/>
          <w:lang w:val="ru-RU"/>
        </w:rPr>
      </w:pPr>
      <w:r w:rsidRPr="003F268A">
        <w:rPr>
          <w:rFonts w:ascii="Times New Roman" w:hAnsi="Times New Roman" w:cs="Times New Roman"/>
          <w:sz w:val="28"/>
          <w:szCs w:val="28"/>
          <w:lang w:val="ru-RU"/>
        </w:rPr>
        <w:lastRenderedPageBreak/>
        <w:t>процентные ставки по операциям центрального банка;</w:t>
      </w:r>
    </w:p>
    <w:p w:rsidR="003F268A" w:rsidRPr="00CB596B" w:rsidRDefault="003F268A" w:rsidP="003F268A">
      <w:pPr>
        <w:numPr>
          <w:ilvl w:val="0"/>
          <w:numId w:val="7"/>
        </w:numPr>
        <w:tabs>
          <w:tab w:val="clear" w:pos="1650"/>
          <w:tab w:val="num" w:pos="0"/>
        </w:tabs>
        <w:ind w:left="0" w:firstLine="709"/>
        <w:jc w:val="both"/>
        <w:rPr>
          <w:rFonts w:ascii="Times New Roman" w:hAnsi="Times New Roman" w:cs="Times New Roman"/>
          <w:sz w:val="28"/>
          <w:szCs w:val="28"/>
        </w:rPr>
      </w:pPr>
      <w:r w:rsidRPr="00CB596B">
        <w:rPr>
          <w:rFonts w:ascii="Times New Roman" w:hAnsi="Times New Roman" w:cs="Times New Roman"/>
          <w:sz w:val="28"/>
          <w:szCs w:val="28"/>
        </w:rPr>
        <w:t xml:space="preserve">обязательное резервирование; </w:t>
      </w:r>
    </w:p>
    <w:p w:rsidR="003F268A" w:rsidRPr="00CB596B" w:rsidRDefault="003F268A" w:rsidP="003F268A">
      <w:pPr>
        <w:numPr>
          <w:ilvl w:val="0"/>
          <w:numId w:val="7"/>
        </w:numPr>
        <w:tabs>
          <w:tab w:val="clear" w:pos="1650"/>
          <w:tab w:val="num" w:pos="0"/>
        </w:tabs>
        <w:ind w:left="0" w:firstLine="709"/>
        <w:jc w:val="both"/>
        <w:rPr>
          <w:rFonts w:ascii="Times New Roman" w:hAnsi="Times New Roman" w:cs="Times New Roman"/>
          <w:sz w:val="28"/>
          <w:szCs w:val="28"/>
        </w:rPr>
      </w:pPr>
      <w:r w:rsidRPr="00CB596B">
        <w:rPr>
          <w:rFonts w:ascii="Times New Roman" w:hAnsi="Times New Roman" w:cs="Times New Roman"/>
          <w:sz w:val="28"/>
          <w:szCs w:val="28"/>
        </w:rPr>
        <w:t>валютные операции;</w:t>
      </w:r>
    </w:p>
    <w:p w:rsidR="003F268A" w:rsidRPr="00CB596B" w:rsidRDefault="003F268A" w:rsidP="003F268A">
      <w:pPr>
        <w:numPr>
          <w:ilvl w:val="0"/>
          <w:numId w:val="7"/>
        </w:numPr>
        <w:tabs>
          <w:tab w:val="clear" w:pos="1650"/>
          <w:tab w:val="num" w:pos="0"/>
        </w:tabs>
        <w:ind w:left="0" w:firstLine="709"/>
        <w:jc w:val="both"/>
        <w:rPr>
          <w:rFonts w:ascii="Times New Roman" w:hAnsi="Times New Roman" w:cs="Times New Roman"/>
          <w:sz w:val="28"/>
          <w:szCs w:val="28"/>
        </w:rPr>
      </w:pPr>
      <w:r w:rsidRPr="00CB596B">
        <w:rPr>
          <w:rFonts w:ascii="Times New Roman" w:hAnsi="Times New Roman" w:cs="Times New Roman"/>
          <w:sz w:val="28"/>
          <w:szCs w:val="28"/>
        </w:rPr>
        <w:t>операции на открытом рынке;</w:t>
      </w:r>
    </w:p>
    <w:p w:rsidR="003F268A" w:rsidRPr="00CB596B" w:rsidRDefault="003F268A" w:rsidP="003F268A">
      <w:pPr>
        <w:numPr>
          <w:ilvl w:val="0"/>
          <w:numId w:val="7"/>
        </w:numPr>
        <w:tabs>
          <w:tab w:val="clear" w:pos="1650"/>
          <w:tab w:val="num" w:pos="0"/>
        </w:tabs>
        <w:ind w:left="0" w:firstLine="709"/>
        <w:jc w:val="both"/>
        <w:rPr>
          <w:rFonts w:ascii="Times New Roman" w:hAnsi="Times New Roman" w:cs="Times New Roman"/>
          <w:sz w:val="28"/>
          <w:szCs w:val="28"/>
        </w:rPr>
      </w:pPr>
      <w:r w:rsidRPr="00CB596B">
        <w:rPr>
          <w:rFonts w:ascii="Times New Roman" w:hAnsi="Times New Roman" w:cs="Times New Roman"/>
          <w:sz w:val="28"/>
          <w:szCs w:val="28"/>
        </w:rPr>
        <w:t>прямые количественные ограничения;</w:t>
      </w:r>
    </w:p>
    <w:p w:rsidR="003F268A" w:rsidRPr="003F268A" w:rsidRDefault="003F268A" w:rsidP="003F268A">
      <w:pPr>
        <w:numPr>
          <w:ilvl w:val="0"/>
          <w:numId w:val="7"/>
        </w:numPr>
        <w:tabs>
          <w:tab w:val="clear" w:pos="1650"/>
          <w:tab w:val="num" w:pos="0"/>
        </w:tabs>
        <w:ind w:left="0" w:firstLine="709"/>
        <w:jc w:val="both"/>
        <w:rPr>
          <w:rFonts w:ascii="Times New Roman" w:hAnsi="Times New Roman" w:cs="Times New Roman"/>
          <w:sz w:val="28"/>
          <w:szCs w:val="28"/>
          <w:lang w:val="ru-RU"/>
        </w:rPr>
      </w:pPr>
      <w:r w:rsidRPr="003F268A">
        <w:rPr>
          <w:rFonts w:ascii="Times New Roman" w:hAnsi="Times New Roman" w:cs="Times New Roman"/>
          <w:sz w:val="28"/>
          <w:szCs w:val="28"/>
          <w:lang w:val="ru-RU"/>
        </w:rPr>
        <w:t>установление ориентиров роста денежной массы;</w:t>
      </w:r>
    </w:p>
    <w:p w:rsidR="0064437F" w:rsidRPr="0064437F" w:rsidRDefault="0064437F" w:rsidP="0064437F">
      <w:pPr>
        <w:ind w:firstLine="709"/>
        <w:jc w:val="both"/>
        <w:rPr>
          <w:rFonts w:ascii="Times New Roman" w:hAnsi="Times New Roman" w:cs="Times New Roman"/>
          <w:b/>
          <w:sz w:val="28"/>
          <w:szCs w:val="28"/>
          <w:lang w:val="ru-RU"/>
        </w:rPr>
      </w:pPr>
      <w:r w:rsidRPr="0064437F">
        <w:rPr>
          <w:rFonts w:ascii="Times New Roman" w:hAnsi="Times New Roman" w:cs="Times New Roman"/>
          <w:sz w:val="28"/>
          <w:szCs w:val="28"/>
          <w:lang w:val="ru-RU"/>
        </w:rPr>
        <w:t xml:space="preserve">Механизмы </w:t>
      </w:r>
      <w:r w:rsidRPr="0064437F">
        <w:rPr>
          <w:rFonts w:ascii="Times New Roman" w:hAnsi="Times New Roman" w:cs="Times New Roman"/>
          <w:iCs/>
          <w:sz w:val="28"/>
          <w:szCs w:val="28"/>
          <w:lang w:val="ru-RU"/>
        </w:rPr>
        <w:t>рефинансирования</w:t>
      </w:r>
      <w:r w:rsidRPr="0064437F">
        <w:rPr>
          <w:rFonts w:ascii="Times New Roman" w:hAnsi="Times New Roman" w:cs="Times New Roman"/>
          <w:sz w:val="28"/>
          <w:szCs w:val="28"/>
          <w:lang w:val="ru-RU"/>
        </w:rPr>
        <w:t xml:space="preserve"> представляют собой совокупность каналов снабжения банков дополнительной ликвидностью, посредством которых денежные средства поступают от центрального банка нуждающимся в них коммерческим банкам. Одновременно используемая политика рефинансирования воздействует на эффективность платежной системы, что дает возможность центральному банку применять ее в качестве инструмента проведения денежно-кредитной политики, ограничения процентных ставок денежных рынков и в других целях. В Республике Беларусь данный механизм применяется в основном для поддержания текущей ликвидности банковской системы.</w:t>
      </w:r>
    </w:p>
    <w:p w:rsidR="0064437F" w:rsidRPr="00CB596B" w:rsidRDefault="0064437F" w:rsidP="0064437F">
      <w:pPr>
        <w:pStyle w:val="21"/>
        <w:spacing w:after="0" w:line="240" w:lineRule="auto"/>
        <w:ind w:left="0"/>
        <w:rPr>
          <w:iCs/>
          <w:sz w:val="28"/>
          <w:szCs w:val="28"/>
        </w:rPr>
      </w:pPr>
      <w:r w:rsidRPr="00CB596B">
        <w:rPr>
          <w:iCs/>
          <w:sz w:val="28"/>
          <w:szCs w:val="28"/>
        </w:rPr>
        <w:t>Центральным банком используются следующие инструменты рефинансирования:</w:t>
      </w:r>
    </w:p>
    <w:p w:rsidR="0064437F" w:rsidRPr="00CB596B" w:rsidRDefault="0064437F" w:rsidP="0064437F">
      <w:pPr>
        <w:numPr>
          <w:ilvl w:val="0"/>
          <w:numId w:val="8"/>
        </w:numPr>
        <w:tabs>
          <w:tab w:val="clear" w:pos="1211"/>
          <w:tab w:val="num" w:pos="0"/>
        </w:tabs>
        <w:ind w:left="0" w:firstLine="709"/>
        <w:jc w:val="both"/>
        <w:rPr>
          <w:rFonts w:ascii="Times New Roman" w:hAnsi="Times New Roman" w:cs="Times New Roman"/>
          <w:iCs/>
          <w:sz w:val="28"/>
          <w:szCs w:val="28"/>
        </w:rPr>
      </w:pPr>
      <w:r w:rsidRPr="00CB596B">
        <w:rPr>
          <w:rFonts w:ascii="Times New Roman" w:hAnsi="Times New Roman" w:cs="Times New Roman"/>
          <w:iCs/>
          <w:sz w:val="28"/>
          <w:szCs w:val="28"/>
        </w:rPr>
        <w:t>переучет векселей;</w:t>
      </w:r>
    </w:p>
    <w:p w:rsidR="0064437F" w:rsidRPr="0064437F" w:rsidRDefault="0064437F" w:rsidP="0064437F">
      <w:pPr>
        <w:numPr>
          <w:ilvl w:val="0"/>
          <w:numId w:val="8"/>
        </w:numPr>
        <w:tabs>
          <w:tab w:val="clear" w:pos="1211"/>
          <w:tab w:val="num" w:pos="0"/>
        </w:tabs>
        <w:ind w:left="0" w:firstLine="709"/>
        <w:jc w:val="both"/>
        <w:rPr>
          <w:rFonts w:ascii="Times New Roman" w:hAnsi="Times New Roman" w:cs="Times New Roman"/>
          <w:iCs/>
          <w:sz w:val="28"/>
          <w:szCs w:val="28"/>
          <w:lang w:val="ru-RU"/>
        </w:rPr>
      </w:pPr>
      <w:r w:rsidRPr="0064437F">
        <w:rPr>
          <w:rFonts w:ascii="Times New Roman" w:hAnsi="Times New Roman" w:cs="Times New Roman"/>
          <w:iCs/>
          <w:sz w:val="28"/>
          <w:szCs w:val="28"/>
          <w:lang w:val="ru-RU"/>
        </w:rPr>
        <w:t xml:space="preserve">ломбардный механизм, состоящий из </w:t>
      </w:r>
      <w:r w:rsidRPr="0064437F">
        <w:rPr>
          <w:rFonts w:ascii="Times New Roman" w:hAnsi="Times New Roman" w:cs="Times New Roman"/>
          <w:sz w:val="28"/>
          <w:szCs w:val="28"/>
          <w:lang w:val="ru-RU"/>
        </w:rPr>
        <w:t>кредита овернайт</w:t>
      </w:r>
      <w:r w:rsidRPr="0064437F">
        <w:rPr>
          <w:rFonts w:ascii="Times New Roman" w:hAnsi="Times New Roman" w:cs="Times New Roman"/>
          <w:iCs/>
          <w:sz w:val="28"/>
          <w:szCs w:val="28"/>
          <w:lang w:val="ru-RU"/>
        </w:rPr>
        <w:t xml:space="preserve"> (однодневный расчетный кредит) и ломбардного кредита. Суть последнего – предоставление кредита под залог ценных бумаг, включенных в Ломбардный список  и принадлежащих банку на праве собственности;</w:t>
      </w:r>
    </w:p>
    <w:p w:rsidR="0064437F" w:rsidRPr="00CB596B" w:rsidRDefault="0064437F" w:rsidP="0064437F">
      <w:pPr>
        <w:numPr>
          <w:ilvl w:val="0"/>
          <w:numId w:val="8"/>
        </w:numPr>
        <w:tabs>
          <w:tab w:val="clear" w:pos="1211"/>
          <w:tab w:val="num" w:pos="0"/>
        </w:tabs>
        <w:ind w:left="0" w:firstLine="709"/>
        <w:jc w:val="both"/>
        <w:rPr>
          <w:rFonts w:ascii="Times New Roman" w:hAnsi="Times New Roman" w:cs="Times New Roman"/>
          <w:iCs/>
          <w:sz w:val="28"/>
          <w:szCs w:val="28"/>
        </w:rPr>
      </w:pPr>
      <w:r w:rsidRPr="00CB596B">
        <w:rPr>
          <w:rFonts w:ascii="Times New Roman" w:hAnsi="Times New Roman" w:cs="Times New Roman"/>
          <w:iCs/>
          <w:sz w:val="28"/>
          <w:szCs w:val="28"/>
        </w:rPr>
        <w:t>ломбардный кредитный аукцион;</w:t>
      </w:r>
    </w:p>
    <w:p w:rsidR="0064437F" w:rsidRPr="00CB596B" w:rsidRDefault="0064437F" w:rsidP="0064437F">
      <w:pPr>
        <w:numPr>
          <w:ilvl w:val="0"/>
          <w:numId w:val="8"/>
        </w:numPr>
        <w:tabs>
          <w:tab w:val="clear" w:pos="1211"/>
          <w:tab w:val="num" w:pos="0"/>
        </w:tabs>
        <w:ind w:left="0" w:firstLine="709"/>
        <w:jc w:val="both"/>
        <w:rPr>
          <w:rFonts w:ascii="Times New Roman" w:hAnsi="Times New Roman" w:cs="Times New Roman"/>
          <w:iCs/>
          <w:sz w:val="28"/>
          <w:szCs w:val="28"/>
        </w:rPr>
      </w:pPr>
      <w:r w:rsidRPr="00CB596B">
        <w:rPr>
          <w:rFonts w:ascii="Times New Roman" w:hAnsi="Times New Roman" w:cs="Times New Roman"/>
          <w:iCs/>
          <w:sz w:val="28"/>
          <w:szCs w:val="28"/>
        </w:rPr>
        <w:t>операции РЕПО и др.</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Процентная политика (изменение учетной ставки) — старейший метод денежно-кредитного регулирования, с помощью которого национальный банк влияет на денежную базу и ликвидность банков [1, с. 372].</w:t>
      </w:r>
    </w:p>
    <w:p w:rsidR="0064437F" w:rsidRPr="00CB596B" w:rsidRDefault="0064437F" w:rsidP="0064437F">
      <w:pPr>
        <w:pStyle w:val="FR1"/>
        <w:ind w:left="0"/>
        <w:rPr>
          <w:rFonts w:ascii="Times New Roman" w:hAnsi="Times New Roman" w:cs="Times New Roman"/>
          <w:b w:val="0"/>
          <w:i w:val="0"/>
          <w:sz w:val="28"/>
          <w:szCs w:val="28"/>
        </w:rPr>
      </w:pPr>
      <w:r w:rsidRPr="00CB596B">
        <w:rPr>
          <w:rFonts w:ascii="Times New Roman" w:hAnsi="Times New Roman" w:cs="Times New Roman"/>
          <w:b w:val="0"/>
          <w:i w:val="0"/>
          <w:sz w:val="28"/>
          <w:szCs w:val="28"/>
        </w:rPr>
        <w:t>Процентная политика центрального банка призвана формировать условия для обеспечения внутренней и внешней устойчивости официальной денежной единицы. В этих целях эмиссионным банком осуществляется регулирование базовой ставки рефинансирования. Она также используется в качестве базовой при установлении процентных ставок по операциям центрального банка. Различают жесткую (ставка значительно превышает уровень инфляции), мягкую (ставка меньше уровня инфляции) и нейтральную процентную политику (ставка умеренно позитивная). Заниженный уровень процентной ставки центрального банка по сравнению с уровнем инфляции представляет собой форму внеэкономического распределения денежных ресурсов, дополнительный источник дотирования предприятий за счет ресурсов коммерческих банков).</w:t>
      </w:r>
    </w:p>
    <w:p w:rsidR="0064437F" w:rsidRPr="00CB596B" w:rsidRDefault="0064437F" w:rsidP="0064437F">
      <w:pPr>
        <w:pStyle w:val="FR1"/>
        <w:ind w:left="0"/>
        <w:rPr>
          <w:rFonts w:ascii="Times New Roman" w:hAnsi="Times New Roman" w:cs="Times New Roman"/>
          <w:b w:val="0"/>
          <w:i w:val="0"/>
          <w:sz w:val="28"/>
          <w:szCs w:val="28"/>
        </w:rPr>
      </w:pPr>
      <w:r w:rsidRPr="00CB596B">
        <w:rPr>
          <w:rFonts w:ascii="Times New Roman" w:hAnsi="Times New Roman" w:cs="Times New Roman"/>
          <w:b w:val="0"/>
          <w:i w:val="0"/>
          <w:sz w:val="28"/>
          <w:szCs w:val="28"/>
        </w:rPr>
        <w:t xml:space="preserve">Во всех случаях понижение процентной ставки вызывает увеличение спроса коммерческих банков на кредиты, их повышение – замедляет темп роста спроса на денежные ресурсы. Таким образом, изменение процентных ставок центрального банка непосредственно воздействует на цены денежного </w:t>
      </w:r>
      <w:r w:rsidRPr="00CB596B">
        <w:rPr>
          <w:rFonts w:ascii="Times New Roman" w:hAnsi="Times New Roman" w:cs="Times New Roman"/>
          <w:b w:val="0"/>
          <w:i w:val="0"/>
          <w:sz w:val="28"/>
          <w:szCs w:val="28"/>
        </w:rPr>
        <w:lastRenderedPageBreak/>
        <w:t>рынка и одновременно служит ограничением верхнего предела их колебаний (устанавливает их границы). Как следствие, изменение процентных ставок влияет на основные параметры экономики: производство, потребление, сбережения, инвестиции, цены.</w:t>
      </w:r>
    </w:p>
    <w:p w:rsidR="0064437F" w:rsidRPr="00CB596B" w:rsidRDefault="0064437F" w:rsidP="0064437F">
      <w:pPr>
        <w:pStyle w:val="FR1"/>
        <w:ind w:left="0"/>
        <w:rPr>
          <w:rFonts w:ascii="Times New Roman" w:hAnsi="Times New Roman" w:cs="Times New Roman"/>
          <w:b w:val="0"/>
          <w:i w:val="0"/>
          <w:sz w:val="28"/>
          <w:szCs w:val="28"/>
        </w:rPr>
      </w:pPr>
      <w:r w:rsidRPr="00CB596B">
        <w:rPr>
          <w:rFonts w:ascii="Times New Roman" w:hAnsi="Times New Roman" w:cs="Times New Roman"/>
          <w:b w:val="0"/>
          <w:i w:val="0"/>
          <w:sz w:val="28"/>
          <w:szCs w:val="28"/>
        </w:rPr>
        <w:t>С ростом глобализации финансовых рынков результаты процентной политики все больше зависят не от абсолютного уровня регулирования ставок, а от соотношения их с уровнем ставок на денежном рынке. Таким образом, эффективность процентной политики определяется ее гибкостью. Как правило, используя процентную политику, центральный банк может оказывать влияние на валютный курс.</w:t>
      </w:r>
    </w:p>
    <w:p w:rsidR="0064437F" w:rsidRPr="0064437F" w:rsidRDefault="0064437F" w:rsidP="0064437F">
      <w:pPr>
        <w:ind w:firstLine="709"/>
        <w:jc w:val="both"/>
        <w:rPr>
          <w:rFonts w:ascii="Times New Roman" w:hAnsi="Times New Roman" w:cs="Times New Roman"/>
          <w:color w:val="548DD4" w:themeColor="text2" w:themeTint="99"/>
          <w:sz w:val="28"/>
          <w:szCs w:val="28"/>
          <w:lang w:val="ru-RU"/>
        </w:rPr>
      </w:pPr>
      <w:r w:rsidRPr="0064437F">
        <w:rPr>
          <w:rFonts w:ascii="Times New Roman" w:hAnsi="Times New Roman" w:cs="Times New Roman"/>
          <w:iCs/>
          <w:sz w:val="28"/>
          <w:szCs w:val="28"/>
          <w:lang w:val="ru-RU"/>
        </w:rPr>
        <w:t>Обязательное резервирование (резервные требования)</w:t>
      </w:r>
      <w:r w:rsidRPr="0064437F">
        <w:rPr>
          <w:rFonts w:ascii="Times New Roman" w:hAnsi="Times New Roman" w:cs="Times New Roman"/>
          <w:sz w:val="28"/>
          <w:szCs w:val="28"/>
          <w:lang w:val="ru-RU"/>
        </w:rPr>
        <w:t xml:space="preserve"> относится к числу инструментов привлечения ресурсов банков. Коммерческие банки в законодательном порядке должны постоянно хранить часть денежных резервов на специальных счетах в центральном банке или в ценных бумагах в качестве обеспечения своих обязательств по привлеченным средствам [1, с. 374].</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 xml:space="preserve">Система обязательного резервирования выполняет следующие функции: контрольную (за расширением денежной ассы путем изъятия избыточных резервов банковской системы), стабилизирующую (уменьшает диапазон колебаний процентных ставок) и страхования ликвидности и платежеспособности банков. </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Коммерческий банк обязан депонировать часть привлеченных денежных средств в фонде обязательных резервов, размещенном в центральном банке. Платность данных ресурсов не носит обязательный характер. В Республике Беларусь недовнесенные в фонд денежные средства Национальный банк вправе взыскивать на основании своего распоряжения путем бесспорного их списания с корреспондентского счета банка.</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Норматив резервных требований устанавливается в законодательном порядке и представляет собой процентное отношение суммы минимальных резервов к абсолютным или относительным (приращению) показателям пассивных или активных операций. По характеру воздействия различают нормативы общие (установленные ко всей сумме обязательств или кредитов) и селективные (установленные по отношению к определенной части обязательств или кредитов).</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Устанавливая и пересматривая норматив резервных требований, центральный банк регулирует объемы, структуру и динамику привлеченных ресурсов коммерческих банков, влияет на их стоимость, объемы, структуру и динамику доходных активов, на уровень прибыльности кредитных организаций.</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 xml:space="preserve">При использовании данного инструмента денежно-кредитной политики следует учитывать, что даже небольшие изменения норм обязательных резервов вызывают значительные сдвиги в объеме резервов, масштабе и структуре кредитных операций. Частые и значительные изменения резервных норм могут даже привести к нарушению денежно-финансового равновесия </w:t>
      </w:r>
      <w:r w:rsidRPr="0064437F">
        <w:rPr>
          <w:rFonts w:ascii="Times New Roman" w:hAnsi="Times New Roman" w:cs="Times New Roman"/>
          <w:sz w:val="28"/>
          <w:szCs w:val="28"/>
          <w:lang w:val="ru-RU"/>
        </w:rPr>
        <w:lastRenderedPageBreak/>
        <w:t>экономики. Поэтому они осуществляются во время инфляции, спада производства, когда необходимы сильнодействующие средства</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Центральный банк проводит разнообразные валютные операции. Валютная политика включает в себя такие структурные элементы, как целевые установки, нормативные акты, реальные механизмы регулирования внешних валютно-кредитных отношений, степень либерализации валютно-кредитного механизма. Центральным банком устанавливаются официальные курсы национальной денежной единицы по отношению к другим валютам, создаются золотовалютные резервы и осуществляется управление ими. Центральные банки регулируют обращение валютных ценностей на территории своего государства, в том числе устанавливают порядок открытия, ведения и режим счетов (включая счета в драгоценных металлах) резидентов и нерезидентов в кредитно-финансовых организациях в иностранной валюте и нерезидентов в банках в национальной валюте; порядок и условия открытия резидентам счетов в национальной валюте и иностранной валюте, в драгоценных металлах в банка за пределами страны.</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Национальный банк Республики Беларусь совместно с уполномоченными государственными органами устанавливает порядок ввоза в республику и вывоза за ее переделы драгоценных металлов и драгоценных камней, используемых при осуществлении банковских операций, иностранной и национальной валюты, ценных бумаг в иностранной и национальной валюте; контролирует осуществление банками валютных операций; определяет функции агентов валютного контроля, которые могут быть возложены на банки, и меры ответственности, применяемые к банкам за нарушение валютного законодательства; выдает разрешения (лицензии) на осуществление валютных операций, определяет валютный курс, порядок его установления и т.п. [4</w:t>
      </w:r>
      <w:r w:rsidR="00772A6B">
        <w:rPr>
          <w:rFonts w:ascii="Times New Roman" w:hAnsi="Times New Roman" w:cs="Times New Roman"/>
          <w:sz w:val="28"/>
          <w:szCs w:val="28"/>
          <w:lang w:val="ru-RU"/>
        </w:rPr>
        <w:t>, с. 39</w:t>
      </w:r>
      <w:r w:rsidRPr="0064437F">
        <w:rPr>
          <w:rFonts w:ascii="Times New Roman" w:hAnsi="Times New Roman" w:cs="Times New Roman"/>
          <w:sz w:val="28"/>
          <w:szCs w:val="28"/>
          <w:lang w:val="ru-RU"/>
        </w:rPr>
        <w:t>]</w:t>
      </w:r>
      <w:r w:rsidR="00772A6B">
        <w:rPr>
          <w:rFonts w:ascii="Times New Roman" w:hAnsi="Times New Roman" w:cs="Times New Roman"/>
          <w:sz w:val="28"/>
          <w:szCs w:val="28"/>
          <w:lang w:val="ru-RU"/>
        </w:rPr>
        <w:t>.</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iCs/>
          <w:sz w:val="28"/>
          <w:szCs w:val="28"/>
          <w:lang w:val="ru-RU"/>
        </w:rPr>
        <w:t>Операции на открытом рынке</w:t>
      </w:r>
      <w:r w:rsidRPr="0064437F">
        <w:rPr>
          <w:rFonts w:ascii="Times New Roman" w:hAnsi="Times New Roman" w:cs="Times New Roman"/>
          <w:sz w:val="28"/>
          <w:szCs w:val="28"/>
          <w:lang w:val="ru-RU"/>
        </w:rPr>
        <w:t xml:space="preserve">, проводимые эмиссионным банком, состоят из операций покупки-продажи ценных бумаг, операций на рынке кредитных ресурсов и на валютном рынке. Наиболее широко используются операции на рынке ценных бумаг. Это самый гибкий метод регулирования денежных ресурсов коммерческих банков. При покупке центральным банком ценных бумаг у кредитных организаций резервы последних увеличиваются на сумму этих покупок, что укрепляет ликвидность как отдельных банков, так и банковской системы в целом. Как центральный банк изменяет цену продажи (покупки) ценных бумаг коммерческим банкам, тем самым он воздействует на объем свободных ресурсов, которым располагают коммерческие банки, что стимулирует расширение (сокращение) кредитных вложений в реальный сектор экономики со стороны кредитных организаций. Таки образом операции эмиссионного банка на открытом рынке влияют на краткосрочные процентные ставки денежного рынка и на диапазон колебаний ликвидности (недостаточная – избыточная) банковской системы. Данный инструмент денежно-кредитной политики применяется и на первичном, и на вторичном рынках ценных бумаг. Обычно эта политика </w:t>
      </w:r>
      <w:r w:rsidRPr="0064437F">
        <w:rPr>
          <w:rFonts w:ascii="Times New Roman" w:hAnsi="Times New Roman" w:cs="Times New Roman"/>
          <w:sz w:val="28"/>
          <w:szCs w:val="28"/>
          <w:lang w:val="ru-RU"/>
        </w:rPr>
        <w:lastRenderedPageBreak/>
        <w:t>используется центральным банком для сокращения объема денежного предложения в государстве, реже - для его увеличения.</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Центральный банк инициирует операции на открытом рынке, определяет их условия, сроки и инструменты. Применяются стандартные, ускоренные тендеры либо двухсторонне процедуры. При проведение операций на открытом рынке используются различные виды инструментов: сделки РЕПО, валютные СВОПы, выпуск долговых сертификатов, привлечение средств на депозиты с фиксированным сроком и др. Выбор механизма операции зависит от объекта и целей их проведения, которыми могут быть управление ликвидностью, сглаживание сезонных колебаний процентных ставок и др. Операции РЕПО и СВОП чаще применяются центральными банками для воздействия на денежно-кредитный рынок; прямые операции с государственными ценными бумагами могут влиять на изменение валютного курса, и потому используются центральными банками для воздействия на денежно-кредитный рынок и на валютный курс.</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На открытом рынке различают операции, осуществляемые на регулярной и нерегулярной основе. Регулярные операции проводятся для широкого круга участников на аукционной основе. Например, продажа краткосрочных казначейских векселей, долгосрочные операции РЕПО. Нерегулярные операции более многообразны, они могут быть и конфиденциальными на двухсторонней основе. Операции эмиссионного банка на валютном рынке, которые он проводит в целях реализации денежно-кредитной политики, в основном осуществляются на нерегулярной основе. Наиболее часто центральные банки используют операции валютного СВОПа.</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В Республике Беларусь осуществляется процентная политика. Достижение конечной цели денежно-кредитной политики в условиях ориентации на поддержание стабильного обменного курса предполагает необходимость усиления роли процентной ставки в качестве инструмента денежно-кредитной политики. Принципиально это означает переход от управления объемом денежного предложения к управлению ценой денег в экономике. Данная задача решается путем повышения роли ставки рефинансирования как основной процентной ставки Национального банка [4</w:t>
      </w:r>
      <w:r w:rsidR="00772A6B">
        <w:rPr>
          <w:rFonts w:ascii="Times New Roman" w:hAnsi="Times New Roman" w:cs="Times New Roman"/>
          <w:sz w:val="28"/>
          <w:szCs w:val="28"/>
          <w:lang w:val="ru-RU"/>
        </w:rPr>
        <w:t>, с. 40</w:t>
      </w:r>
      <w:r w:rsidRPr="0064437F">
        <w:rPr>
          <w:rFonts w:ascii="Times New Roman" w:hAnsi="Times New Roman" w:cs="Times New Roman"/>
          <w:sz w:val="28"/>
          <w:szCs w:val="28"/>
          <w:lang w:val="ru-RU"/>
        </w:rPr>
        <w:t>].</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 xml:space="preserve">Процентная политика направлена на поддержание положительных в реальном выражении процентных ставок по операциям банков для привлечения срочных депозитов и предоставления кредитов в белорусских рублях. Политика процентных ставок по инструментам Национального банка проводится прежде всего для сглаживания колебаний ставок на краткосрочном денежном рынке. </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Важными условиями эффективности осуществления процентной политики в Республике Беларусь является недопущение рефинансирования банков по льготным процентным ставкам (ниже ставки рефинансирования) и финансовая устойчивость банков. При этом банкам не устанавливаются</w:t>
      </w:r>
      <w:r w:rsidR="005B4281">
        <w:rPr>
          <w:rFonts w:ascii="Times New Roman" w:hAnsi="Times New Roman" w:cs="Times New Roman"/>
          <w:sz w:val="28"/>
          <w:szCs w:val="28"/>
          <w:lang w:val="ru-RU"/>
        </w:rPr>
        <w:t xml:space="preserve"> </w:t>
      </w:r>
      <w:r w:rsidRPr="0064437F">
        <w:rPr>
          <w:rFonts w:ascii="Times New Roman" w:hAnsi="Times New Roman" w:cs="Times New Roman"/>
          <w:sz w:val="28"/>
          <w:szCs w:val="28"/>
          <w:lang w:val="ru-RU"/>
        </w:rPr>
        <w:lastRenderedPageBreak/>
        <w:t>размеры процентных ставок и других параметров по операциям с денежными средствами физических и юридических лиц.</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Значимым элементом повышения прозрачности и эффективности реализации денежно-кредитной политики и формирования экономических ожиданий участников рынка в соответствии с целями денежно-кредитной политики является раскрытие информации о совершаемых операциях, об обязательном резервировании, о динамике ликвидности банковской системы [4</w:t>
      </w:r>
      <w:r w:rsidR="00772A6B">
        <w:rPr>
          <w:rFonts w:ascii="Times New Roman" w:hAnsi="Times New Roman" w:cs="Times New Roman"/>
          <w:sz w:val="28"/>
          <w:szCs w:val="28"/>
          <w:lang w:val="ru-RU"/>
        </w:rPr>
        <w:t>, с. 40</w:t>
      </w:r>
      <w:r w:rsidRPr="0064437F">
        <w:rPr>
          <w:rFonts w:ascii="Times New Roman" w:hAnsi="Times New Roman" w:cs="Times New Roman"/>
          <w:sz w:val="28"/>
          <w:szCs w:val="28"/>
          <w:lang w:val="ru-RU"/>
        </w:rPr>
        <w:t>].</w:t>
      </w:r>
    </w:p>
    <w:p w:rsidR="0064437F" w:rsidRPr="0064437F" w:rsidRDefault="0064437F" w:rsidP="0064437F">
      <w:pPr>
        <w:ind w:firstLine="709"/>
        <w:jc w:val="both"/>
        <w:rPr>
          <w:rFonts w:ascii="Times New Roman" w:hAnsi="Times New Roman" w:cs="Times New Roman"/>
          <w:sz w:val="28"/>
          <w:szCs w:val="28"/>
          <w:lang w:val="ru-RU"/>
        </w:rPr>
      </w:pPr>
      <w:r w:rsidRPr="0064437F">
        <w:rPr>
          <w:rFonts w:ascii="Times New Roman" w:hAnsi="Times New Roman" w:cs="Times New Roman"/>
          <w:sz w:val="28"/>
          <w:szCs w:val="28"/>
          <w:lang w:val="ru-RU"/>
        </w:rPr>
        <w:t>По-прежнему операционной целью останется ставка однодневного (овернайт) межбанковского рынка кредитов в национальной валюте, на котором осуществляется основной объем операций. В то же время обеспечивается реализация принципа, при которой величина процентной ставки на краткосрочном рынке приближается к уровню ставки рефинансирования.</w:t>
      </w:r>
    </w:p>
    <w:p w:rsidR="0064437F" w:rsidRPr="0064437F" w:rsidRDefault="0064437F" w:rsidP="0064437F">
      <w:pPr>
        <w:ind w:firstLine="709"/>
        <w:jc w:val="both"/>
        <w:rPr>
          <w:sz w:val="28"/>
          <w:szCs w:val="28"/>
          <w:lang w:val="ru-RU"/>
        </w:rPr>
      </w:pPr>
      <w:r w:rsidRPr="0064437F">
        <w:rPr>
          <w:rFonts w:ascii="Times New Roman" w:hAnsi="Times New Roman" w:cs="Times New Roman"/>
          <w:sz w:val="28"/>
          <w:szCs w:val="28"/>
          <w:lang w:val="ru-RU"/>
        </w:rPr>
        <w:t>Кроме того, Национальный банк Республики Беларусь проводит снижение уровня нормативов отчислений в фонд обязательного резервирования. Это метод направлен на постепенное выравнивание нормы обязательного резервирования по различным категориям привлеченных средств без предоставления льгот и преференций банкам</w:t>
      </w:r>
      <w:r w:rsidRPr="0064437F">
        <w:rPr>
          <w:sz w:val="28"/>
          <w:szCs w:val="28"/>
          <w:lang w:val="ru-RU"/>
        </w:rPr>
        <w:t>.</w:t>
      </w:r>
    </w:p>
    <w:p w:rsidR="003F268A" w:rsidRDefault="003F268A"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F05535" w:rsidRDefault="00F05535" w:rsidP="003F268A">
      <w:pPr>
        <w:ind w:firstLine="709"/>
        <w:jc w:val="both"/>
        <w:rPr>
          <w:rFonts w:ascii="Times New Roman" w:hAnsi="Times New Roman" w:cs="Times New Roman"/>
          <w:color w:val="000000"/>
          <w:sz w:val="28"/>
          <w:szCs w:val="28"/>
          <w:lang w:val="ru-RU"/>
        </w:rPr>
      </w:pPr>
    </w:p>
    <w:p w:rsidR="00A25267" w:rsidRDefault="00A25267" w:rsidP="00E97E5A">
      <w:pPr>
        <w:ind w:firstLine="709"/>
        <w:jc w:val="both"/>
        <w:rPr>
          <w:rFonts w:ascii="Times New Roman" w:hAnsi="Times New Roman" w:cs="Times New Roman"/>
          <w:b/>
          <w:color w:val="000000"/>
          <w:sz w:val="28"/>
          <w:szCs w:val="28"/>
          <w:lang w:val="ru-RU"/>
        </w:rPr>
      </w:pPr>
    </w:p>
    <w:p w:rsidR="00A25267" w:rsidRDefault="00A25267" w:rsidP="00E97E5A">
      <w:pPr>
        <w:ind w:firstLine="709"/>
        <w:jc w:val="both"/>
        <w:rPr>
          <w:rFonts w:ascii="Times New Roman" w:hAnsi="Times New Roman" w:cs="Times New Roman"/>
          <w:b/>
          <w:color w:val="000000"/>
          <w:sz w:val="28"/>
          <w:szCs w:val="28"/>
          <w:lang w:val="ru-RU"/>
        </w:rPr>
      </w:pPr>
    </w:p>
    <w:p w:rsidR="00A25267" w:rsidRDefault="00A25267" w:rsidP="00E97E5A">
      <w:pPr>
        <w:ind w:firstLine="709"/>
        <w:jc w:val="both"/>
        <w:rPr>
          <w:rFonts w:ascii="Times New Roman" w:hAnsi="Times New Roman" w:cs="Times New Roman"/>
          <w:b/>
          <w:color w:val="000000"/>
          <w:sz w:val="28"/>
          <w:szCs w:val="28"/>
          <w:lang w:val="ru-RU"/>
        </w:rPr>
      </w:pPr>
    </w:p>
    <w:p w:rsidR="00A25267" w:rsidRDefault="00A25267" w:rsidP="00E97E5A">
      <w:pPr>
        <w:ind w:firstLine="709"/>
        <w:jc w:val="both"/>
        <w:rPr>
          <w:rFonts w:ascii="Times New Roman" w:hAnsi="Times New Roman" w:cs="Times New Roman"/>
          <w:b/>
          <w:color w:val="000000"/>
          <w:sz w:val="28"/>
          <w:szCs w:val="28"/>
          <w:lang w:val="ru-RU"/>
        </w:rPr>
      </w:pPr>
    </w:p>
    <w:p w:rsidR="00A25267" w:rsidRDefault="00A25267" w:rsidP="00E97E5A">
      <w:pPr>
        <w:ind w:firstLine="709"/>
        <w:jc w:val="both"/>
        <w:rPr>
          <w:rFonts w:ascii="Times New Roman" w:hAnsi="Times New Roman" w:cs="Times New Roman"/>
          <w:b/>
          <w:color w:val="000000"/>
          <w:sz w:val="28"/>
          <w:szCs w:val="28"/>
          <w:lang w:val="ru-RU"/>
        </w:rPr>
      </w:pPr>
    </w:p>
    <w:p w:rsidR="00A25267" w:rsidRDefault="00A25267" w:rsidP="00E97E5A">
      <w:pPr>
        <w:ind w:firstLine="709"/>
        <w:jc w:val="both"/>
        <w:rPr>
          <w:rFonts w:ascii="Times New Roman" w:hAnsi="Times New Roman" w:cs="Times New Roman"/>
          <w:b/>
          <w:color w:val="000000"/>
          <w:sz w:val="28"/>
          <w:szCs w:val="28"/>
          <w:lang w:val="ru-RU"/>
        </w:rPr>
      </w:pPr>
    </w:p>
    <w:p w:rsidR="005B4281" w:rsidRDefault="005B4281" w:rsidP="005B4281">
      <w:pPr>
        <w:jc w:val="both"/>
        <w:rPr>
          <w:rFonts w:ascii="Times New Roman" w:hAnsi="Times New Roman" w:cs="Times New Roman"/>
          <w:b/>
          <w:color w:val="000000"/>
          <w:sz w:val="28"/>
          <w:szCs w:val="28"/>
          <w:lang w:val="ru-RU"/>
        </w:rPr>
      </w:pPr>
    </w:p>
    <w:p w:rsidR="005B4281" w:rsidRDefault="005B4281" w:rsidP="005B4281">
      <w:pPr>
        <w:jc w:val="both"/>
        <w:rPr>
          <w:rFonts w:ascii="Times New Roman" w:hAnsi="Times New Roman" w:cs="Times New Roman"/>
          <w:b/>
          <w:color w:val="000000"/>
          <w:sz w:val="28"/>
          <w:szCs w:val="28"/>
          <w:lang w:val="ru-RU"/>
        </w:rPr>
      </w:pPr>
    </w:p>
    <w:p w:rsidR="005B4281" w:rsidRDefault="005B4281" w:rsidP="00E97E5A">
      <w:pPr>
        <w:ind w:firstLine="709"/>
        <w:jc w:val="both"/>
        <w:rPr>
          <w:rFonts w:ascii="Times New Roman" w:hAnsi="Times New Roman" w:cs="Times New Roman"/>
          <w:b/>
          <w:color w:val="000000"/>
          <w:sz w:val="28"/>
          <w:szCs w:val="28"/>
          <w:lang w:val="ru-RU"/>
        </w:rPr>
      </w:pPr>
    </w:p>
    <w:p w:rsidR="00F05535" w:rsidRPr="00C213DA" w:rsidRDefault="00C213DA" w:rsidP="00E97E5A">
      <w:pPr>
        <w:ind w:firstLine="709"/>
        <w:jc w:val="both"/>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lastRenderedPageBreak/>
        <w:t xml:space="preserve">1.3 </w:t>
      </w:r>
      <w:r w:rsidR="00F05535" w:rsidRPr="00C213DA">
        <w:rPr>
          <w:rFonts w:ascii="Times New Roman" w:hAnsi="Times New Roman" w:cs="Times New Roman"/>
          <w:b/>
          <w:color w:val="000000"/>
          <w:sz w:val="28"/>
          <w:szCs w:val="28"/>
          <w:lang w:val="ru-RU"/>
        </w:rPr>
        <w:t xml:space="preserve"> Основные типы денежно-кредитной политики: политика дешёвых и дорогих денег</w:t>
      </w:r>
    </w:p>
    <w:p w:rsidR="00F05535" w:rsidRDefault="00F05535" w:rsidP="00E97E5A">
      <w:pPr>
        <w:ind w:firstLine="709"/>
        <w:jc w:val="both"/>
        <w:rPr>
          <w:rFonts w:ascii="Times New Roman" w:hAnsi="Times New Roman" w:cs="Times New Roman"/>
          <w:b/>
          <w:color w:val="000000"/>
          <w:sz w:val="28"/>
          <w:szCs w:val="28"/>
          <w:lang w:val="ru-RU"/>
        </w:rPr>
      </w:pPr>
    </w:p>
    <w:p w:rsidR="00F05535" w:rsidRPr="0040522C" w:rsidRDefault="00F05535" w:rsidP="0040522C">
      <w:pPr>
        <w:ind w:firstLine="709"/>
        <w:jc w:val="both"/>
        <w:rPr>
          <w:rFonts w:ascii="Times New Roman" w:hAnsi="Times New Roman" w:cs="Times New Roman"/>
          <w:b/>
          <w:color w:val="000000"/>
          <w:sz w:val="28"/>
          <w:szCs w:val="28"/>
          <w:lang w:val="ru-RU"/>
        </w:rPr>
      </w:pPr>
    </w:p>
    <w:p w:rsidR="0040522C" w:rsidRPr="0040522C" w:rsidRDefault="0040522C" w:rsidP="0040522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Допустим</w:t>
      </w:r>
      <w:r w:rsidRPr="0040522C">
        <w:rPr>
          <w:rFonts w:ascii="Times New Roman" w:hAnsi="Times New Roman" w:cs="Times New Roman"/>
          <w:sz w:val="28"/>
          <w:szCs w:val="28"/>
          <w:lang w:val="ru-RU"/>
        </w:rPr>
        <w:t xml:space="preserve"> экономика столкнулась с безработицей и со снижением цен. Следовательно, необходимо увеличить предложение денег. Для достижения данной цели применяют политику дешевых денег, которая заключается в следующих мерах.</w:t>
      </w:r>
    </w:p>
    <w:p w:rsidR="0040522C" w:rsidRPr="005B4281" w:rsidRDefault="0040522C" w:rsidP="0040522C">
      <w:pPr>
        <w:ind w:firstLine="709"/>
        <w:jc w:val="both"/>
        <w:rPr>
          <w:rFonts w:ascii="Times New Roman" w:hAnsi="Times New Roman" w:cs="Times New Roman"/>
          <w:sz w:val="28"/>
          <w:szCs w:val="28"/>
          <w:lang w:val="ru-RU"/>
        </w:rPr>
      </w:pPr>
      <w:r w:rsidRPr="0040522C">
        <w:rPr>
          <w:rFonts w:ascii="Times New Roman" w:hAnsi="Times New Roman" w:cs="Times New Roman"/>
          <w:sz w:val="28"/>
          <w:szCs w:val="28"/>
          <w:lang w:val="ru-RU"/>
        </w:rPr>
        <w:t xml:space="preserve">Во-первых, центральный банк должен совершить покупку ценных бумаг на открытом рынке у населения и у коммерческих банков. Во-вторых, необходимо провести понижение учетной ставки и, в-третьих, нужно нормативы по резервным отчислениям. В результате проведенных мер увеличатся избыточные резервы системы коммерческих банков. Так как избыточные резервы являются основой увеличения  денежного предложения коммерческими банками путем кредитования, то можно ожидать, что предложение денег в стране возрастет. Увеличение денежного предложения понизит процентную ставку, вызывая рост инвестиций и увеличение равновесного чистого национального продукта. Из вышесказанного можно заключить, что в задачу данной политики входит сделать кредит </w:t>
      </w:r>
      <w:r w:rsidR="00321F7A">
        <w:rPr>
          <w:rFonts w:ascii="Times New Roman" w:hAnsi="Times New Roman" w:cs="Times New Roman"/>
          <w:sz w:val="28"/>
          <w:szCs w:val="28"/>
          <w:lang w:val="ru-RU"/>
        </w:rPr>
        <w:t>дешевым и легко доступным с тем</w:t>
      </w:r>
      <w:r w:rsidRPr="0040522C">
        <w:rPr>
          <w:rFonts w:ascii="Times New Roman" w:hAnsi="Times New Roman" w:cs="Times New Roman"/>
          <w:sz w:val="28"/>
          <w:szCs w:val="28"/>
          <w:lang w:val="ru-RU"/>
        </w:rPr>
        <w:t xml:space="preserve">, чтобы увеличить объем совокупных расходов и </w:t>
      </w:r>
      <w:r w:rsidR="005B4281">
        <w:rPr>
          <w:rFonts w:ascii="Times New Roman" w:hAnsi="Times New Roman" w:cs="Times New Roman"/>
          <w:sz w:val="28"/>
          <w:szCs w:val="28"/>
          <w:lang w:val="ru-RU"/>
        </w:rPr>
        <w:t>занятость</w:t>
      </w:r>
      <w:r w:rsidR="00A25267">
        <w:rPr>
          <w:rFonts w:ascii="Times New Roman" w:hAnsi="Times New Roman" w:cs="Times New Roman"/>
          <w:sz w:val="28"/>
          <w:szCs w:val="28"/>
          <w:lang w:val="ru-RU"/>
        </w:rPr>
        <w:t xml:space="preserve"> </w:t>
      </w:r>
      <w:r w:rsidR="00A25267" w:rsidRPr="00A25267">
        <w:rPr>
          <w:rFonts w:ascii="Times New Roman" w:hAnsi="Times New Roman" w:cs="Times New Roman"/>
          <w:sz w:val="28"/>
          <w:szCs w:val="28"/>
          <w:lang w:val="ru-RU"/>
        </w:rPr>
        <w:t>[</w:t>
      </w:r>
      <w:r w:rsidR="00A25267" w:rsidRPr="005B4281">
        <w:rPr>
          <w:rFonts w:ascii="Times New Roman" w:hAnsi="Times New Roman" w:cs="Times New Roman"/>
          <w:sz w:val="28"/>
          <w:szCs w:val="28"/>
          <w:lang w:val="ru-RU"/>
        </w:rPr>
        <w:t xml:space="preserve">5, </w:t>
      </w:r>
      <w:r w:rsidR="00A25267">
        <w:rPr>
          <w:rFonts w:ascii="Times New Roman" w:hAnsi="Times New Roman" w:cs="Times New Roman"/>
          <w:sz w:val="28"/>
          <w:szCs w:val="28"/>
        </w:rPr>
        <w:t>c</w:t>
      </w:r>
      <w:r w:rsidR="00A25267" w:rsidRPr="005B4281">
        <w:rPr>
          <w:rFonts w:ascii="Times New Roman" w:hAnsi="Times New Roman" w:cs="Times New Roman"/>
          <w:sz w:val="28"/>
          <w:szCs w:val="28"/>
          <w:lang w:val="ru-RU"/>
        </w:rPr>
        <w:t>. 167].</w:t>
      </w:r>
    </w:p>
    <w:p w:rsidR="0040522C" w:rsidRPr="0040522C" w:rsidRDefault="0040522C" w:rsidP="0040522C">
      <w:pPr>
        <w:ind w:firstLine="709"/>
        <w:jc w:val="both"/>
        <w:rPr>
          <w:rFonts w:ascii="Times New Roman" w:hAnsi="Times New Roman" w:cs="Times New Roman"/>
          <w:sz w:val="28"/>
          <w:szCs w:val="28"/>
          <w:lang w:val="ru-RU"/>
        </w:rPr>
      </w:pPr>
      <w:r w:rsidRPr="0040522C">
        <w:rPr>
          <w:rFonts w:ascii="Times New Roman" w:hAnsi="Times New Roman" w:cs="Times New Roman"/>
          <w:sz w:val="28"/>
          <w:szCs w:val="28"/>
          <w:lang w:val="ru-RU"/>
        </w:rPr>
        <w:t>В ситуации, когда экономика сталкивается с излишними расходами, что порождает инфляционные процессы, центральный банк должен попытаться понизить общие расходы путем ограничения или сокращения предложения денег. Чтобы решить эту проблему, необходимо понизить резервы коммерческих банков. Это осуществляется следующим образом. Центральный банк должен продавать государственные облигации на открытом рынке для того, чтобы урезать резервы коммерческих банков. Затем необходимо увеличить резервную норму, что автоматически освобождает коммерческие банки от избыточных резервов. Третья мера заключается  в  поднятии учетной ставки для снижения интереса коммерческих банков к увеличению своих резервов посредством заимствования у центрального банка. Приведенную выше систему мер называют политикой дорогих денег. В результате ее проведения банки обнаруживают, что их резервы слишком малы, чтобы удовлетворить предпис</w:t>
      </w:r>
      <w:r w:rsidR="00321F7A">
        <w:rPr>
          <w:rFonts w:ascii="Times New Roman" w:hAnsi="Times New Roman" w:cs="Times New Roman"/>
          <w:sz w:val="28"/>
          <w:szCs w:val="28"/>
          <w:lang w:val="ru-RU"/>
        </w:rPr>
        <w:t>ываемой законом резервной норме</w:t>
      </w:r>
      <w:r w:rsidRPr="0040522C">
        <w:rPr>
          <w:rFonts w:ascii="Times New Roman" w:hAnsi="Times New Roman" w:cs="Times New Roman"/>
          <w:sz w:val="28"/>
          <w:szCs w:val="28"/>
          <w:lang w:val="ru-RU"/>
        </w:rPr>
        <w:t xml:space="preserve">, то есть их текущий счет слишком велик по отношению к их резервам. Поэтому, чтобы выполнить требование резервной нормы при недостаточных резервах, банкам следует сохранить свои текущие счета, воздержавшись от выдачи новых ссуд, после того как старые выплачены. Вследствие этого денежное предложение сократится, вызывая повышение нормы процента, а рост процентной ставки сократит инвестиции, уменьшая совокупные расходы и ограничивая инфляцию. Цель политики заключается в ограничении предложения денег, то есть снижения </w:t>
      </w:r>
      <w:r w:rsidRPr="0040522C">
        <w:rPr>
          <w:rFonts w:ascii="Times New Roman" w:hAnsi="Times New Roman" w:cs="Times New Roman"/>
          <w:sz w:val="28"/>
          <w:szCs w:val="28"/>
          <w:lang w:val="ru-RU"/>
        </w:rPr>
        <w:lastRenderedPageBreak/>
        <w:t>доступности кредита и увеличения его издержек для того, чтобы понизить расходы и сдержать инфляционное давление.</w:t>
      </w:r>
    </w:p>
    <w:p w:rsidR="0040522C" w:rsidRPr="0040522C" w:rsidRDefault="0040522C" w:rsidP="0040522C">
      <w:pPr>
        <w:ind w:firstLine="709"/>
        <w:jc w:val="both"/>
        <w:rPr>
          <w:rFonts w:ascii="Times New Roman" w:hAnsi="Times New Roman" w:cs="Times New Roman"/>
          <w:sz w:val="28"/>
          <w:szCs w:val="28"/>
          <w:lang w:val="ru-RU"/>
        </w:rPr>
      </w:pPr>
      <w:r w:rsidRPr="0040522C">
        <w:rPr>
          <w:rFonts w:ascii="Times New Roman" w:hAnsi="Times New Roman" w:cs="Times New Roman"/>
          <w:sz w:val="28"/>
          <w:szCs w:val="28"/>
          <w:lang w:val="ru-RU"/>
        </w:rPr>
        <w:t>Необходимо отметить сильные и слабые стороны использования методов денежно-кредитного регулирования при оказании воздействия на экономику страны в целом. В пользу монетарной политики можно привести следующие доводы. Во-первых, быстрота и гибкость по сравнению с фискальной политикой. Известно, что применение фискальной политики может быть отложено на долгое время из-за обсуждения в законодательных органах власти. Иначе обстоит дело с денежно-кредитной политикой. Центральный  банк  и  другие  органы, регулирующие кредитно-денежную сферу, могут ежедневно принимать решения о покупке и продаже ценных бумаг и тем самым влиять на денежное предложение и процентную ставку. Второй немаловажный аспект связан с тем, что в развитых странах данная политика изолирована от политического давления, кроме того, она по своей природе мягче, чем фискальная политика и действует тоньше и потому представляется более приемлемой в политическом отношении.</w:t>
      </w:r>
    </w:p>
    <w:p w:rsidR="0040522C" w:rsidRPr="0040522C" w:rsidRDefault="0040522C" w:rsidP="0040522C">
      <w:pPr>
        <w:ind w:firstLine="709"/>
        <w:jc w:val="both"/>
        <w:rPr>
          <w:rFonts w:ascii="Times New Roman" w:hAnsi="Times New Roman" w:cs="Times New Roman"/>
          <w:sz w:val="28"/>
          <w:szCs w:val="28"/>
          <w:lang w:val="ru-RU"/>
        </w:rPr>
      </w:pPr>
      <w:r w:rsidRPr="0040522C">
        <w:rPr>
          <w:rFonts w:ascii="Times New Roman" w:hAnsi="Times New Roman" w:cs="Times New Roman"/>
          <w:sz w:val="28"/>
          <w:szCs w:val="28"/>
          <w:lang w:val="ru-RU"/>
        </w:rPr>
        <w:t>Но существует и ряд негативных моментов. Политика дорогих денег, если ее проводить достаточно энергично, действительно способна понизить резер</w:t>
      </w:r>
      <w:r w:rsidR="00321F7A">
        <w:rPr>
          <w:rFonts w:ascii="Times New Roman" w:hAnsi="Times New Roman" w:cs="Times New Roman"/>
          <w:sz w:val="28"/>
          <w:szCs w:val="28"/>
          <w:lang w:val="ru-RU"/>
        </w:rPr>
        <w:t>вы коммерческих банков до точки</w:t>
      </w:r>
      <w:r w:rsidRPr="0040522C">
        <w:rPr>
          <w:rFonts w:ascii="Times New Roman" w:hAnsi="Times New Roman" w:cs="Times New Roman"/>
          <w:sz w:val="28"/>
          <w:szCs w:val="28"/>
          <w:lang w:val="ru-RU"/>
        </w:rPr>
        <w:t>, в которой банки вынуждены ограничить объем кредитов. А это означает ограничение предложения денег. Политика дешевых денег может обеспечить коммерческим банкам необходимые резервы, то есть возможность предоставления ссуд, однако она не в состоянии гарантировать, что банки действительно выдадут ссуду и предложение денег увеличится. При такой ситуации действия данной политики окажутся малоэффективными. Данное явление называется цикличной асимметрией, причем она может оказаться серьезной помехой денежно-кредитного регулирования во время депрессии. В более нормальные периоды увеличение избыточных резервов ведет к предоставлению дополнительных кредитов и, тем самым, к росту денежного предложения.</w:t>
      </w:r>
    </w:p>
    <w:p w:rsidR="0040522C" w:rsidRPr="00772A6B" w:rsidRDefault="0040522C" w:rsidP="0040522C">
      <w:pPr>
        <w:ind w:firstLine="709"/>
        <w:jc w:val="both"/>
        <w:rPr>
          <w:rFonts w:ascii="Times New Roman" w:hAnsi="Times New Roman" w:cs="Times New Roman"/>
          <w:sz w:val="28"/>
          <w:szCs w:val="28"/>
          <w:lang w:val="ru-RU"/>
        </w:rPr>
      </w:pPr>
      <w:r w:rsidRPr="0040522C">
        <w:rPr>
          <w:rFonts w:ascii="Times New Roman" w:hAnsi="Times New Roman" w:cs="Times New Roman"/>
          <w:sz w:val="28"/>
          <w:szCs w:val="28"/>
          <w:lang w:val="ru-RU"/>
        </w:rPr>
        <w:t>Другой негативный фактор, замеченный некоторыми неокейнсианцами, заключается в следующем.  Скорость обращения денег имеет тенденцию меняться в направлении, противоположном предложению денег, тем самым тормозя или ликвидируя изменения в предложении денег, вызванные политикой, то есть когда предложение денег ограничивается, скорость обращения денег склонна к возрастанию. И наоборот, когда принимаются политические меры для увеличения предложения денег в период спада, весьма вероятно п</w:t>
      </w:r>
      <w:r w:rsidR="00772A6B">
        <w:rPr>
          <w:rFonts w:ascii="Times New Roman" w:hAnsi="Times New Roman" w:cs="Times New Roman"/>
          <w:sz w:val="28"/>
          <w:szCs w:val="28"/>
          <w:lang w:val="ru-RU"/>
        </w:rPr>
        <w:t>адение скорости обращения денег</w:t>
      </w:r>
      <w:r w:rsidR="00A25267" w:rsidRPr="00A25267">
        <w:rPr>
          <w:rFonts w:ascii="Times New Roman" w:hAnsi="Times New Roman" w:cs="Times New Roman"/>
          <w:sz w:val="28"/>
          <w:szCs w:val="28"/>
          <w:lang w:val="ru-RU"/>
        </w:rPr>
        <w:t xml:space="preserve"> [</w:t>
      </w:r>
      <w:r w:rsidR="00A25267" w:rsidRPr="00772A6B">
        <w:rPr>
          <w:rFonts w:ascii="Times New Roman" w:hAnsi="Times New Roman" w:cs="Times New Roman"/>
          <w:sz w:val="28"/>
          <w:szCs w:val="28"/>
          <w:lang w:val="ru-RU"/>
        </w:rPr>
        <w:t xml:space="preserve">5, </w:t>
      </w:r>
      <w:r w:rsidR="00A25267">
        <w:rPr>
          <w:rFonts w:ascii="Times New Roman" w:hAnsi="Times New Roman" w:cs="Times New Roman"/>
          <w:sz w:val="28"/>
          <w:szCs w:val="28"/>
        </w:rPr>
        <w:t>c</w:t>
      </w:r>
      <w:r w:rsidR="00A25267" w:rsidRPr="00772A6B">
        <w:rPr>
          <w:rFonts w:ascii="Times New Roman" w:hAnsi="Times New Roman" w:cs="Times New Roman"/>
          <w:sz w:val="28"/>
          <w:szCs w:val="28"/>
          <w:lang w:val="ru-RU"/>
        </w:rPr>
        <w:t>. 256]</w:t>
      </w:r>
      <w:r w:rsidR="00772A6B">
        <w:rPr>
          <w:rFonts w:ascii="Times New Roman" w:hAnsi="Times New Roman" w:cs="Times New Roman"/>
          <w:sz w:val="28"/>
          <w:szCs w:val="28"/>
          <w:lang w:val="ru-RU"/>
        </w:rPr>
        <w:t>.</w:t>
      </w:r>
    </w:p>
    <w:p w:rsidR="005B4281" w:rsidRDefault="0040522C" w:rsidP="00116376">
      <w:pPr>
        <w:ind w:firstLine="709"/>
        <w:jc w:val="both"/>
        <w:rPr>
          <w:rFonts w:ascii="Times New Roman" w:hAnsi="Times New Roman" w:cs="Times New Roman"/>
          <w:sz w:val="28"/>
          <w:szCs w:val="28"/>
          <w:lang w:val="ru-RU"/>
        </w:rPr>
      </w:pPr>
      <w:r w:rsidRPr="0040522C">
        <w:rPr>
          <w:rFonts w:ascii="Times New Roman" w:hAnsi="Times New Roman" w:cs="Times New Roman"/>
          <w:sz w:val="28"/>
          <w:szCs w:val="28"/>
          <w:lang w:val="ru-RU"/>
        </w:rPr>
        <w:t>Иными словами, при дешевых деньгах ско</w:t>
      </w:r>
      <w:r w:rsidR="00321F7A">
        <w:rPr>
          <w:rFonts w:ascii="Times New Roman" w:hAnsi="Times New Roman" w:cs="Times New Roman"/>
          <w:sz w:val="28"/>
          <w:szCs w:val="28"/>
          <w:lang w:val="ru-RU"/>
        </w:rPr>
        <w:t>рость обращения денег снижается</w:t>
      </w:r>
      <w:r w:rsidRPr="0040522C">
        <w:rPr>
          <w:rFonts w:ascii="Times New Roman" w:hAnsi="Times New Roman" w:cs="Times New Roman"/>
          <w:sz w:val="28"/>
          <w:szCs w:val="28"/>
          <w:lang w:val="ru-RU"/>
        </w:rPr>
        <w:t>,</w:t>
      </w:r>
      <w:r w:rsidR="00321F7A">
        <w:rPr>
          <w:rFonts w:ascii="Times New Roman" w:hAnsi="Times New Roman" w:cs="Times New Roman"/>
          <w:sz w:val="28"/>
          <w:szCs w:val="28"/>
          <w:lang w:val="ru-RU"/>
        </w:rPr>
        <w:t xml:space="preserve"> </w:t>
      </w:r>
      <w:r w:rsidRPr="0040522C">
        <w:rPr>
          <w:rFonts w:ascii="Times New Roman" w:hAnsi="Times New Roman" w:cs="Times New Roman"/>
          <w:sz w:val="28"/>
          <w:szCs w:val="28"/>
          <w:lang w:val="ru-RU"/>
        </w:rPr>
        <w:t>при обратном ходе событий политика дорогих денег вызывает увеличение скорости обращения. А нам известно, что общие расходы могут рассматриваться как денежное предложение, умноженное на скорость обращения денег. И, следовательно, при политике дешевых денег, как было сказано выше, скорость обращения денежной массы падает, а, значит, и</w:t>
      </w:r>
    </w:p>
    <w:p w:rsidR="00116376" w:rsidRPr="00116376" w:rsidRDefault="0040522C" w:rsidP="005B4281">
      <w:pPr>
        <w:jc w:val="both"/>
        <w:rPr>
          <w:rFonts w:ascii="Times New Roman" w:hAnsi="Times New Roman" w:cs="Times New Roman"/>
          <w:sz w:val="28"/>
          <w:szCs w:val="28"/>
          <w:lang w:val="ru-RU"/>
        </w:rPr>
      </w:pPr>
      <w:r w:rsidRPr="0040522C">
        <w:rPr>
          <w:rFonts w:ascii="Times New Roman" w:hAnsi="Times New Roman" w:cs="Times New Roman"/>
          <w:sz w:val="28"/>
          <w:szCs w:val="28"/>
          <w:lang w:val="ru-RU"/>
        </w:rPr>
        <w:lastRenderedPageBreak/>
        <w:t xml:space="preserve">общие расходы сокращаются, что противоречит целям политики. </w:t>
      </w:r>
      <w:r w:rsidR="00321F7A" w:rsidRPr="00116376">
        <w:rPr>
          <w:rFonts w:ascii="Times New Roman" w:hAnsi="Times New Roman" w:cs="Times New Roman"/>
          <w:sz w:val="28"/>
          <w:szCs w:val="28"/>
          <w:lang w:val="ru-RU"/>
        </w:rPr>
        <w:t>Аналогичное</w:t>
      </w:r>
      <w:r w:rsidR="00321F7A">
        <w:rPr>
          <w:rFonts w:ascii="Times New Roman" w:hAnsi="Times New Roman" w:cs="Times New Roman"/>
          <w:sz w:val="28"/>
          <w:szCs w:val="28"/>
          <w:lang w:val="ru-RU"/>
        </w:rPr>
        <w:t xml:space="preserve"> </w:t>
      </w:r>
      <w:r w:rsidR="00321F7A" w:rsidRPr="00116376">
        <w:rPr>
          <w:rFonts w:ascii="Times New Roman" w:hAnsi="Times New Roman" w:cs="Times New Roman"/>
          <w:sz w:val="28"/>
          <w:szCs w:val="28"/>
          <w:lang w:val="ru-RU"/>
        </w:rPr>
        <w:t xml:space="preserve">явление </w:t>
      </w:r>
      <w:r w:rsidR="00321F7A">
        <w:rPr>
          <w:rFonts w:ascii="Times New Roman" w:hAnsi="Times New Roman" w:cs="Times New Roman"/>
          <w:sz w:val="28"/>
          <w:szCs w:val="28"/>
          <w:lang w:val="ru-RU"/>
        </w:rPr>
        <w:t>происходит</w:t>
      </w:r>
      <w:r w:rsidR="00321F7A" w:rsidRPr="00116376">
        <w:rPr>
          <w:rFonts w:ascii="Times New Roman" w:hAnsi="Times New Roman" w:cs="Times New Roman"/>
          <w:sz w:val="28"/>
          <w:szCs w:val="28"/>
          <w:lang w:val="ru-RU"/>
        </w:rPr>
        <w:t xml:space="preserve"> </w:t>
      </w:r>
      <w:r w:rsidR="00321F7A">
        <w:rPr>
          <w:rFonts w:ascii="Times New Roman" w:hAnsi="Times New Roman" w:cs="Times New Roman"/>
          <w:sz w:val="28"/>
          <w:szCs w:val="28"/>
          <w:lang w:val="ru-RU"/>
        </w:rPr>
        <w:t>при</w:t>
      </w:r>
      <w:r w:rsidRPr="00116376">
        <w:rPr>
          <w:rFonts w:ascii="Times New Roman" w:hAnsi="Times New Roman" w:cs="Times New Roman"/>
          <w:sz w:val="28"/>
          <w:szCs w:val="28"/>
          <w:lang w:val="ru-RU"/>
        </w:rPr>
        <w:t xml:space="preserve"> политике дорогих денег.</w:t>
      </w:r>
    </w:p>
    <w:p w:rsidR="005B4281" w:rsidRDefault="005B4281" w:rsidP="005B4281">
      <w:pPr>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5B4281" w:rsidRDefault="005B4281" w:rsidP="00116376">
      <w:pPr>
        <w:ind w:firstLine="709"/>
        <w:jc w:val="both"/>
        <w:rPr>
          <w:rFonts w:ascii="Times New Roman" w:hAnsi="Times New Roman" w:cs="Times New Roman"/>
          <w:b/>
          <w:sz w:val="28"/>
          <w:szCs w:val="28"/>
          <w:lang w:val="ru-RU"/>
        </w:rPr>
      </w:pPr>
    </w:p>
    <w:p w:rsidR="00F05535" w:rsidRPr="00116376" w:rsidRDefault="00116376" w:rsidP="00116376">
      <w:pPr>
        <w:ind w:firstLine="709"/>
        <w:jc w:val="both"/>
        <w:rPr>
          <w:rFonts w:ascii="Times New Roman" w:hAnsi="Times New Roman" w:cs="Times New Roman"/>
          <w:sz w:val="28"/>
          <w:szCs w:val="28"/>
          <w:lang w:val="ru-RU"/>
        </w:rPr>
      </w:pPr>
      <w:r w:rsidRPr="00116376">
        <w:rPr>
          <w:rFonts w:ascii="Times New Roman" w:hAnsi="Times New Roman" w:cs="Times New Roman"/>
          <w:b/>
          <w:sz w:val="28"/>
          <w:szCs w:val="28"/>
          <w:lang w:val="ru-RU"/>
        </w:rPr>
        <w:lastRenderedPageBreak/>
        <w:t xml:space="preserve">2 </w:t>
      </w:r>
      <w:r w:rsidR="00321F7A" w:rsidRPr="00116376">
        <w:rPr>
          <w:rFonts w:ascii="Times New Roman" w:hAnsi="Times New Roman" w:cs="Times New Roman"/>
          <w:b/>
          <w:color w:val="000000"/>
          <w:sz w:val="28"/>
          <w:szCs w:val="28"/>
          <w:lang w:val="ru-RU"/>
        </w:rPr>
        <w:t>ОСОБЕННОСТИ ДЕНЕЖНО-КРЕДИТНОЙ ПОЛИТИКИ В РЕСПУБЛИКЕ БЕЛАРУСЬ</w:t>
      </w:r>
    </w:p>
    <w:p w:rsidR="00321F7A" w:rsidRDefault="00321F7A" w:rsidP="00321F7A">
      <w:pPr>
        <w:jc w:val="both"/>
        <w:rPr>
          <w:rFonts w:ascii="Times New Roman" w:hAnsi="Times New Roman" w:cs="Times New Roman"/>
          <w:b/>
          <w:color w:val="000000"/>
          <w:sz w:val="28"/>
          <w:szCs w:val="28"/>
          <w:lang w:val="ru-RU"/>
        </w:rPr>
      </w:pPr>
    </w:p>
    <w:p w:rsidR="00321F7A" w:rsidRDefault="00321F7A" w:rsidP="00321F7A">
      <w:pPr>
        <w:jc w:val="both"/>
        <w:rPr>
          <w:rFonts w:ascii="Times New Roman" w:hAnsi="Times New Roman" w:cs="Times New Roman"/>
          <w:b/>
          <w:color w:val="000000"/>
          <w:sz w:val="28"/>
          <w:szCs w:val="28"/>
          <w:lang w:val="ru-RU"/>
        </w:rPr>
      </w:pPr>
    </w:p>
    <w:p w:rsidR="00321F7A" w:rsidRPr="00116376" w:rsidRDefault="00116376" w:rsidP="00116376">
      <w:pPr>
        <w:pStyle w:val="a3"/>
        <w:numPr>
          <w:ilvl w:val="1"/>
          <w:numId w:val="9"/>
        </w:numPr>
        <w:ind w:left="0" w:firstLine="709"/>
        <w:jc w:val="both"/>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 xml:space="preserve"> </w:t>
      </w:r>
      <w:r w:rsidR="00321F7A" w:rsidRPr="00116376">
        <w:rPr>
          <w:rFonts w:ascii="Times New Roman" w:hAnsi="Times New Roman" w:cs="Times New Roman"/>
          <w:b/>
          <w:color w:val="000000"/>
          <w:sz w:val="28"/>
          <w:szCs w:val="28"/>
          <w:lang w:val="ru-RU"/>
        </w:rPr>
        <w:t>Становление денежно-кредитной политики в Республике Беларусь</w:t>
      </w:r>
    </w:p>
    <w:p w:rsidR="00321F7A" w:rsidRPr="00321F7A" w:rsidRDefault="00321F7A" w:rsidP="00321F7A">
      <w:pPr>
        <w:jc w:val="both"/>
        <w:rPr>
          <w:rFonts w:ascii="Times New Roman" w:hAnsi="Times New Roman" w:cs="Times New Roman"/>
          <w:b/>
          <w:color w:val="000000"/>
          <w:sz w:val="28"/>
          <w:szCs w:val="28"/>
          <w:lang w:val="ru-RU"/>
        </w:rPr>
      </w:pPr>
    </w:p>
    <w:p w:rsidR="00321F7A" w:rsidRPr="00321F7A" w:rsidRDefault="00321F7A" w:rsidP="00321F7A">
      <w:pPr>
        <w:jc w:val="both"/>
        <w:rPr>
          <w:rFonts w:ascii="Times New Roman" w:hAnsi="Times New Roman" w:cs="Times New Roman"/>
          <w:b/>
          <w:color w:val="000000"/>
          <w:sz w:val="28"/>
          <w:szCs w:val="28"/>
          <w:lang w:val="ru-RU"/>
        </w:rPr>
      </w:pP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В развитии стратегии и методов денежно-кредитного и валютного регулирования в Республике Беларусь условно можно выделить</w:t>
      </w:r>
      <w:r w:rsidRPr="00321F7A">
        <w:rPr>
          <w:rFonts w:ascii="Times New Roman" w:hAnsi="Times New Roman" w:cs="Times New Roman"/>
          <w:noProof/>
          <w:sz w:val="28"/>
          <w:szCs w:val="28"/>
          <w:lang w:val="ru-RU"/>
        </w:rPr>
        <w:t xml:space="preserve"> 3</w:t>
      </w:r>
      <w:r w:rsidRPr="00321F7A">
        <w:rPr>
          <w:rFonts w:ascii="Times New Roman" w:hAnsi="Times New Roman" w:cs="Times New Roman"/>
          <w:sz w:val="28"/>
          <w:szCs w:val="28"/>
          <w:lang w:val="ru-RU"/>
        </w:rPr>
        <w:t xml:space="preserve"> основных этапа.</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Первый</w:t>
      </w:r>
      <w:r w:rsidRPr="00321F7A">
        <w:rPr>
          <w:rFonts w:ascii="Times New Roman" w:hAnsi="Times New Roman" w:cs="Times New Roman"/>
          <w:noProof/>
          <w:sz w:val="28"/>
          <w:szCs w:val="28"/>
          <w:lang w:val="ru-RU"/>
        </w:rPr>
        <w:t xml:space="preserve"> —</w:t>
      </w:r>
      <w:r w:rsidRPr="00321F7A">
        <w:rPr>
          <w:rFonts w:ascii="Times New Roman" w:hAnsi="Times New Roman" w:cs="Times New Roman"/>
          <w:sz w:val="28"/>
          <w:szCs w:val="28"/>
          <w:lang w:val="ru-RU"/>
        </w:rPr>
        <w:t xml:space="preserve"> это период перехода от системы социалистического государственного распределения всех внутренних денежных ресурсов и валютных поступлений от экспорта к формированию рублевого и валютного рынков. Он охватывает примерно</w:t>
      </w:r>
      <w:r w:rsidRPr="00321F7A">
        <w:rPr>
          <w:rFonts w:ascii="Times New Roman" w:hAnsi="Times New Roman" w:cs="Times New Roman"/>
          <w:noProof/>
          <w:sz w:val="28"/>
          <w:szCs w:val="28"/>
          <w:lang w:val="ru-RU"/>
        </w:rPr>
        <w:t xml:space="preserve"> 1990-1994</w:t>
      </w:r>
      <w:r w:rsidRPr="00321F7A">
        <w:rPr>
          <w:rFonts w:ascii="Times New Roman" w:hAnsi="Times New Roman" w:cs="Times New Roman"/>
          <w:sz w:val="28"/>
          <w:szCs w:val="28"/>
          <w:lang w:val="ru-RU"/>
        </w:rPr>
        <w:t xml:space="preserve"> гг. В это время были приняты основные нормативные документы, регламентирующие функционирование внутреннего валютного рынка и введение национальной денежной единицы. В марте</w:t>
      </w:r>
      <w:r w:rsidRPr="00321F7A">
        <w:rPr>
          <w:rFonts w:ascii="Times New Roman" w:hAnsi="Times New Roman" w:cs="Times New Roman"/>
          <w:noProof/>
          <w:sz w:val="28"/>
          <w:szCs w:val="28"/>
          <w:lang w:val="ru-RU"/>
        </w:rPr>
        <w:t xml:space="preserve"> 1993</w:t>
      </w:r>
      <w:r w:rsidRPr="00321F7A">
        <w:rPr>
          <w:rFonts w:ascii="Times New Roman" w:hAnsi="Times New Roman" w:cs="Times New Roman"/>
          <w:sz w:val="28"/>
          <w:szCs w:val="28"/>
          <w:lang w:val="ru-RU"/>
        </w:rPr>
        <w:t xml:space="preserve"> г. начала работу Межбанковская валютная биржа, а в октябре</w:t>
      </w:r>
      <w:r w:rsidRPr="00321F7A">
        <w:rPr>
          <w:rFonts w:ascii="Times New Roman" w:hAnsi="Times New Roman" w:cs="Times New Roman"/>
          <w:noProof/>
          <w:sz w:val="28"/>
          <w:szCs w:val="28"/>
          <w:lang w:val="ru-RU"/>
        </w:rPr>
        <w:t xml:space="preserve"> 1994 </w:t>
      </w:r>
      <w:r w:rsidRPr="00321F7A">
        <w:rPr>
          <w:rFonts w:ascii="Times New Roman" w:hAnsi="Times New Roman" w:cs="Times New Roman"/>
          <w:sz w:val="28"/>
          <w:szCs w:val="28"/>
          <w:lang w:val="ru-RU"/>
        </w:rPr>
        <w:t xml:space="preserve">г. белорусский рубль был официально признан в качестве единственного платежного средства на территории страны. В эти </w:t>
      </w:r>
      <w:r w:rsidR="00A25267">
        <w:rPr>
          <w:rFonts w:ascii="Times New Roman" w:hAnsi="Times New Roman" w:cs="Times New Roman"/>
          <w:sz w:val="28"/>
          <w:szCs w:val="28"/>
          <w:lang w:val="ru-RU"/>
        </w:rPr>
        <w:t>же годы, страна стала членом Мирового валютного фонда</w:t>
      </w:r>
      <w:r w:rsidRPr="00321F7A">
        <w:rPr>
          <w:rFonts w:ascii="Times New Roman" w:hAnsi="Times New Roman" w:cs="Times New Roman"/>
          <w:sz w:val="28"/>
          <w:szCs w:val="28"/>
          <w:lang w:val="ru-RU"/>
        </w:rPr>
        <w:t xml:space="preserve"> (июль</w:t>
      </w:r>
      <w:r w:rsidRPr="00321F7A">
        <w:rPr>
          <w:rFonts w:ascii="Times New Roman" w:hAnsi="Times New Roman" w:cs="Times New Roman"/>
          <w:noProof/>
          <w:sz w:val="28"/>
          <w:szCs w:val="28"/>
          <w:lang w:val="ru-RU"/>
        </w:rPr>
        <w:t xml:space="preserve"> 1992</w:t>
      </w:r>
      <w:r w:rsidRPr="00321F7A">
        <w:rPr>
          <w:rFonts w:ascii="Times New Roman" w:hAnsi="Times New Roman" w:cs="Times New Roman"/>
          <w:sz w:val="28"/>
          <w:szCs w:val="28"/>
          <w:lang w:val="ru-RU"/>
        </w:rPr>
        <w:t xml:space="preserve"> г.) и получила первый транш кредита по механизму системных трансформаций</w:t>
      </w:r>
      <w:r w:rsidR="005E2052" w:rsidRPr="005E2052">
        <w:rPr>
          <w:rFonts w:ascii="Times New Roman" w:hAnsi="Times New Roman" w:cs="Times New Roman"/>
          <w:sz w:val="28"/>
          <w:szCs w:val="28"/>
          <w:lang w:val="ru-RU"/>
        </w:rPr>
        <w:t xml:space="preserve"> </w:t>
      </w:r>
      <w:r w:rsidRPr="00321F7A">
        <w:rPr>
          <w:rFonts w:ascii="Times New Roman" w:hAnsi="Times New Roman" w:cs="Times New Roman"/>
          <w:noProof/>
          <w:sz w:val="28"/>
          <w:szCs w:val="28"/>
          <w:lang w:val="ru-RU"/>
        </w:rPr>
        <w:t>—</w:t>
      </w:r>
      <w:r w:rsidR="005E2052" w:rsidRPr="005E2052">
        <w:rPr>
          <w:rFonts w:ascii="Times New Roman" w:hAnsi="Times New Roman" w:cs="Times New Roman"/>
          <w:noProof/>
          <w:sz w:val="28"/>
          <w:szCs w:val="28"/>
          <w:lang w:val="ru-RU"/>
        </w:rPr>
        <w:t xml:space="preserve"> </w:t>
      </w:r>
      <w:r w:rsidRPr="00321F7A">
        <w:rPr>
          <w:rFonts w:ascii="Times New Roman" w:hAnsi="Times New Roman" w:cs="Times New Roman"/>
          <w:sz w:val="28"/>
          <w:szCs w:val="28"/>
          <w:lang w:val="ru-RU"/>
        </w:rPr>
        <w:t>СТФ (февраль</w:t>
      </w:r>
      <w:r w:rsidRPr="00321F7A">
        <w:rPr>
          <w:rFonts w:ascii="Times New Roman" w:hAnsi="Times New Roman" w:cs="Times New Roman"/>
          <w:noProof/>
          <w:sz w:val="28"/>
          <w:szCs w:val="28"/>
          <w:lang w:val="ru-RU"/>
        </w:rPr>
        <w:t xml:space="preserve"> 1993</w:t>
      </w:r>
      <w:r w:rsidRPr="00321F7A">
        <w:rPr>
          <w:rFonts w:ascii="Times New Roman" w:hAnsi="Times New Roman" w:cs="Times New Roman"/>
          <w:sz w:val="28"/>
          <w:szCs w:val="28"/>
          <w:lang w:val="ru-RU"/>
        </w:rPr>
        <w:t xml:space="preserve"> г.).</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Необходимость рыночных реформ в экономике, включая кредитно-денежную систему, тогда не оспаривалась, но появились первые сомнительные черты в способах проведения этих реформ. В отличие от большинства соседей по СНГ, в белорусском парламенте и правительстве сформировалось мощное аграрно-промышленное лобби, которое навязывало стране собственную оценку ситуации</w:t>
      </w:r>
      <w:r w:rsidR="00A25267">
        <w:rPr>
          <w:rFonts w:ascii="Times New Roman" w:hAnsi="Times New Roman" w:cs="Times New Roman"/>
          <w:noProof/>
          <w:sz w:val="28"/>
          <w:szCs w:val="28"/>
          <w:lang w:val="ru-RU"/>
        </w:rPr>
        <w:t xml:space="preserve"> [5, с. 356</w:t>
      </w:r>
      <w:r w:rsidRPr="00321F7A">
        <w:rPr>
          <w:rFonts w:ascii="Times New Roman" w:hAnsi="Times New Roman" w:cs="Times New Roman"/>
          <w:noProof/>
          <w:sz w:val="28"/>
          <w:szCs w:val="28"/>
          <w:lang w:val="ru-RU"/>
        </w:rPr>
        <w:t>].</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Это выразилось, в частности, в сохранении низкоэффективных промышленного и аграрного секторов, поддержании непосильного для бюджета жилищного строительства, которые требовали постоянной централизованной финансовой подпитки. В результате внутренняя инфляция и темпы падения обменного курса белорусского рубля в этот самый напряженный период трансформации</w:t>
      </w:r>
      <w:r w:rsidRPr="00321F7A">
        <w:rPr>
          <w:rFonts w:ascii="Times New Roman" w:hAnsi="Times New Roman" w:cs="Times New Roman"/>
          <w:noProof/>
          <w:sz w:val="28"/>
          <w:szCs w:val="28"/>
          <w:lang w:val="ru-RU"/>
        </w:rPr>
        <w:t xml:space="preserve"> (1993-1994</w:t>
      </w:r>
      <w:r w:rsidR="00A25267">
        <w:rPr>
          <w:rFonts w:ascii="Times New Roman" w:hAnsi="Times New Roman" w:cs="Times New Roman"/>
          <w:sz w:val="28"/>
          <w:szCs w:val="28"/>
          <w:lang w:val="ru-RU"/>
        </w:rPr>
        <w:t xml:space="preserve"> </w:t>
      </w:r>
      <w:r w:rsidRPr="00321F7A">
        <w:rPr>
          <w:rFonts w:ascii="Times New Roman" w:hAnsi="Times New Roman" w:cs="Times New Roman"/>
          <w:sz w:val="28"/>
          <w:szCs w:val="28"/>
          <w:lang w:val="ru-RU"/>
        </w:rPr>
        <w:t>гг.) достигли астрономических (более чем 20-кратных в годовом выражении) величин, а сама идея быстрых реформ была серьезно скомпрометирована.</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Сказалась также неготовность белорусских властей к политической и экономи</w:t>
      </w:r>
      <w:r w:rsidRPr="00321F7A">
        <w:rPr>
          <w:rFonts w:ascii="Times New Roman" w:hAnsi="Times New Roman" w:cs="Times New Roman"/>
          <w:sz w:val="28"/>
          <w:szCs w:val="28"/>
          <w:lang w:val="ru-RU"/>
        </w:rPr>
        <w:softHyphen/>
        <w:t>ческой независимости. Признание белорусского рубля в качестве единственного за</w:t>
      </w:r>
      <w:r w:rsidRPr="00321F7A">
        <w:rPr>
          <w:rFonts w:ascii="Times New Roman" w:hAnsi="Times New Roman" w:cs="Times New Roman"/>
          <w:sz w:val="28"/>
          <w:szCs w:val="28"/>
          <w:lang w:val="ru-RU"/>
        </w:rPr>
        <w:softHyphen/>
        <w:t>конного платежного средства произошло только в конце третьего года политического суверенитета. И то лишь после того, как Россия фактически вытолкнула Беларусь из общего денежного пространства, несмотря на готовность последней отказаться от самой идеи национальной денежной единицы</w:t>
      </w:r>
      <w:r w:rsidRPr="00321F7A">
        <w:rPr>
          <w:rFonts w:ascii="Times New Roman" w:hAnsi="Times New Roman" w:cs="Times New Roman"/>
          <w:noProof/>
          <w:sz w:val="28"/>
          <w:szCs w:val="28"/>
          <w:lang w:val="ru-RU"/>
        </w:rPr>
        <w:t>.</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lastRenderedPageBreak/>
        <w:t>То есть можно констатировать, что главная задача первого этапа</w:t>
      </w:r>
      <w:r w:rsidRPr="00321F7A">
        <w:rPr>
          <w:rFonts w:ascii="Times New Roman" w:hAnsi="Times New Roman" w:cs="Times New Roman"/>
          <w:noProof/>
          <w:sz w:val="28"/>
          <w:szCs w:val="28"/>
          <w:lang w:val="ru-RU"/>
        </w:rPr>
        <w:t xml:space="preserve"> —</w:t>
      </w:r>
      <w:r w:rsidRPr="00321F7A">
        <w:rPr>
          <w:rFonts w:ascii="Times New Roman" w:hAnsi="Times New Roman" w:cs="Times New Roman"/>
          <w:sz w:val="28"/>
          <w:szCs w:val="28"/>
          <w:lang w:val="ru-RU"/>
        </w:rPr>
        <w:t xml:space="preserve"> создание институциональной основы самостоятельной и независимой денежной системы</w:t>
      </w:r>
      <w:r w:rsidRPr="00321F7A">
        <w:rPr>
          <w:rFonts w:ascii="Times New Roman" w:hAnsi="Times New Roman" w:cs="Times New Roman"/>
          <w:noProof/>
          <w:sz w:val="28"/>
          <w:szCs w:val="28"/>
          <w:lang w:val="ru-RU"/>
        </w:rPr>
        <w:t xml:space="preserve"> —</w:t>
      </w:r>
      <w:r w:rsidRPr="00321F7A">
        <w:rPr>
          <w:rFonts w:ascii="Times New Roman" w:hAnsi="Times New Roman" w:cs="Times New Roman"/>
          <w:sz w:val="28"/>
          <w:szCs w:val="28"/>
          <w:lang w:val="ru-RU"/>
        </w:rPr>
        <w:t xml:space="preserve"> не была решена до конца. В отличие от Беларуси, другие постсоветские государства, исключая разве что Таджикистан, решили ее в первые один-два года независимости.</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Второй этап (осень</w:t>
      </w:r>
      <w:r w:rsidRPr="00321F7A">
        <w:rPr>
          <w:rFonts w:ascii="Times New Roman" w:hAnsi="Times New Roman" w:cs="Times New Roman"/>
          <w:noProof/>
          <w:sz w:val="28"/>
          <w:szCs w:val="28"/>
          <w:lang w:val="ru-RU"/>
        </w:rPr>
        <w:t xml:space="preserve"> 1994</w:t>
      </w:r>
      <w:r w:rsidR="00A25267">
        <w:rPr>
          <w:rFonts w:ascii="Times New Roman" w:hAnsi="Times New Roman" w:cs="Times New Roman"/>
          <w:noProof/>
          <w:sz w:val="28"/>
          <w:szCs w:val="28"/>
          <w:lang w:val="ru-RU"/>
        </w:rPr>
        <w:t xml:space="preserve"> </w:t>
      </w:r>
      <w:r w:rsidRPr="00321F7A">
        <w:rPr>
          <w:rFonts w:ascii="Times New Roman" w:hAnsi="Times New Roman" w:cs="Times New Roman"/>
          <w:noProof/>
          <w:sz w:val="28"/>
          <w:szCs w:val="28"/>
          <w:lang w:val="ru-RU"/>
        </w:rPr>
        <w:t>—</w:t>
      </w:r>
      <w:r w:rsidR="00A25267">
        <w:rPr>
          <w:rFonts w:ascii="Times New Roman" w:hAnsi="Times New Roman" w:cs="Times New Roman"/>
          <w:noProof/>
          <w:sz w:val="28"/>
          <w:szCs w:val="28"/>
          <w:lang w:val="ru-RU"/>
        </w:rPr>
        <w:t xml:space="preserve"> </w:t>
      </w:r>
      <w:r w:rsidRPr="00321F7A">
        <w:rPr>
          <w:rFonts w:ascii="Times New Roman" w:hAnsi="Times New Roman" w:cs="Times New Roman"/>
          <w:sz w:val="28"/>
          <w:szCs w:val="28"/>
          <w:lang w:val="ru-RU"/>
        </w:rPr>
        <w:t>осень</w:t>
      </w:r>
      <w:r w:rsidRPr="00321F7A">
        <w:rPr>
          <w:rFonts w:ascii="Times New Roman" w:hAnsi="Times New Roman" w:cs="Times New Roman"/>
          <w:noProof/>
          <w:sz w:val="28"/>
          <w:szCs w:val="28"/>
          <w:lang w:val="ru-RU"/>
        </w:rPr>
        <w:t xml:space="preserve"> 1995</w:t>
      </w:r>
      <w:r w:rsidRPr="00321F7A">
        <w:rPr>
          <w:rFonts w:ascii="Times New Roman" w:hAnsi="Times New Roman" w:cs="Times New Roman"/>
          <w:sz w:val="28"/>
          <w:szCs w:val="28"/>
          <w:lang w:val="ru-RU"/>
        </w:rPr>
        <w:t xml:space="preserve"> гг.)</w:t>
      </w:r>
      <w:r w:rsidRPr="00321F7A">
        <w:rPr>
          <w:rFonts w:ascii="Times New Roman" w:hAnsi="Times New Roman" w:cs="Times New Roman"/>
          <w:noProof/>
          <w:sz w:val="28"/>
          <w:szCs w:val="28"/>
          <w:lang w:val="ru-RU"/>
        </w:rPr>
        <w:t xml:space="preserve"> -</w:t>
      </w:r>
      <w:r w:rsidRPr="00321F7A">
        <w:rPr>
          <w:rFonts w:ascii="Times New Roman" w:hAnsi="Times New Roman" w:cs="Times New Roman"/>
          <w:sz w:val="28"/>
          <w:szCs w:val="28"/>
          <w:lang w:val="ru-RU"/>
        </w:rPr>
        <w:t xml:space="preserve"> это небольшой по продолжительности период максимального использования рыночных инструментов регулирования рублевой денежной массы и обменного курса белорусского рубля.</w:t>
      </w:r>
    </w:p>
    <w:p w:rsidR="00FF39F1" w:rsidRDefault="00321F7A" w:rsidP="00321F7A">
      <w:pPr>
        <w:ind w:firstLine="709"/>
        <w:jc w:val="both"/>
        <w:rPr>
          <w:rFonts w:ascii="Times New Roman" w:hAnsi="Times New Roman" w:cs="Times New Roman"/>
          <w:noProof/>
          <w:sz w:val="28"/>
          <w:szCs w:val="28"/>
          <w:lang w:val="ru-RU"/>
        </w:rPr>
      </w:pPr>
      <w:r w:rsidRPr="00321F7A">
        <w:rPr>
          <w:rFonts w:ascii="Times New Roman" w:hAnsi="Times New Roman" w:cs="Times New Roman"/>
          <w:sz w:val="28"/>
          <w:szCs w:val="28"/>
          <w:lang w:val="ru-RU"/>
        </w:rPr>
        <w:t>Он был реализован в рамках общей программы антикризисных мероприятий и характеризовался удачным сочетанием мер общей денежно-кредитной политики (высокие положительные ставки процента по всем рублевым финансовым инструментам при ставке рефинансирования Национального банка до</w:t>
      </w:r>
      <w:r w:rsidRPr="00321F7A">
        <w:rPr>
          <w:rFonts w:ascii="Times New Roman" w:hAnsi="Times New Roman" w:cs="Times New Roman"/>
          <w:noProof/>
          <w:sz w:val="28"/>
          <w:szCs w:val="28"/>
          <w:lang w:val="ru-RU"/>
        </w:rPr>
        <w:t xml:space="preserve"> 480%</w:t>
      </w:r>
      <w:r w:rsidRPr="00321F7A">
        <w:rPr>
          <w:rFonts w:ascii="Times New Roman" w:hAnsi="Times New Roman" w:cs="Times New Roman"/>
          <w:sz w:val="28"/>
          <w:szCs w:val="28"/>
          <w:lang w:val="ru-RU"/>
        </w:rPr>
        <w:t xml:space="preserve"> годовых, сжатие денежной массы за счет высоких норм обязательного резервирования и сокращения темпов кредитной эмиссии, быстрое снижение уровня инфляции и несомненное доверие населения и бизнеса к действиям центрального банка) со все возрастающей либерализацией политики валютного регулирования</w:t>
      </w:r>
      <w:r w:rsidRPr="00321F7A">
        <w:rPr>
          <w:rFonts w:ascii="Times New Roman" w:hAnsi="Times New Roman" w:cs="Times New Roman"/>
          <w:noProof/>
          <w:sz w:val="28"/>
          <w:szCs w:val="28"/>
          <w:lang w:val="ru-RU"/>
        </w:rPr>
        <w:t xml:space="preserve"> (1</w:t>
      </w:r>
      <w:r w:rsidRPr="00321F7A">
        <w:rPr>
          <w:rFonts w:ascii="Times New Roman" w:hAnsi="Times New Roman" w:cs="Times New Roman"/>
          <w:sz w:val="28"/>
          <w:szCs w:val="28"/>
          <w:lang w:val="ru-RU"/>
        </w:rPr>
        <w:t xml:space="preserve"> июля</w:t>
      </w:r>
      <w:r w:rsidRPr="00321F7A">
        <w:rPr>
          <w:rFonts w:ascii="Times New Roman" w:hAnsi="Times New Roman" w:cs="Times New Roman"/>
          <w:noProof/>
          <w:sz w:val="28"/>
          <w:szCs w:val="28"/>
          <w:lang w:val="ru-RU"/>
        </w:rPr>
        <w:t xml:space="preserve"> 1995</w:t>
      </w:r>
      <w:r w:rsidRPr="00321F7A">
        <w:rPr>
          <w:rFonts w:ascii="Times New Roman" w:hAnsi="Times New Roman" w:cs="Times New Roman"/>
          <w:sz w:val="28"/>
          <w:szCs w:val="28"/>
          <w:lang w:val="ru-RU"/>
        </w:rPr>
        <w:t xml:space="preserve"> г. была полностью отменена обязательная продажа валютной выручки)</w:t>
      </w:r>
      <w:r w:rsidR="00A25267">
        <w:rPr>
          <w:rFonts w:ascii="Times New Roman" w:hAnsi="Times New Roman" w:cs="Times New Roman"/>
          <w:noProof/>
          <w:sz w:val="28"/>
          <w:szCs w:val="28"/>
          <w:lang w:val="ru-RU"/>
        </w:rPr>
        <w:t xml:space="preserve"> [5, с. </w:t>
      </w:r>
      <w:r w:rsidR="00FF39F1">
        <w:rPr>
          <w:rFonts w:ascii="Times New Roman" w:hAnsi="Times New Roman" w:cs="Times New Roman"/>
          <w:noProof/>
          <w:sz w:val="28"/>
          <w:szCs w:val="28"/>
          <w:lang w:val="ru-RU"/>
        </w:rPr>
        <w:t>324</w:t>
      </w:r>
      <w:r w:rsidRPr="00321F7A">
        <w:rPr>
          <w:rFonts w:ascii="Times New Roman" w:hAnsi="Times New Roman" w:cs="Times New Roman"/>
          <w:noProof/>
          <w:sz w:val="28"/>
          <w:szCs w:val="28"/>
          <w:lang w:val="ru-RU"/>
        </w:rPr>
        <w:t>].</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noProof/>
          <w:sz w:val="28"/>
          <w:szCs w:val="28"/>
          <w:lang w:val="ru-RU"/>
        </w:rPr>
        <w:t xml:space="preserve"> </w:t>
      </w:r>
      <w:r w:rsidRPr="00321F7A">
        <w:rPr>
          <w:rFonts w:ascii="Times New Roman" w:hAnsi="Times New Roman" w:cs="Times New Roman"/>
          <w:sz w:val="28"/>
          <w:szCs w:val="28"/>
          <w:lang w:val="ru-RU"/>
        </w:rPr>
        <w:t>К середине</w:t>
      </w:r>
      <w:r w:rsidRPr="00321F7A">
        <w:rPr>
          <w:rFonts w:ascii="Times New Roman" w:hAnsi="Times New Roman" w:cs="Times New Roman"/>
          <w:noProof/>
          <w:sz w:val="28"/>
          <w:szCs w:val="28"/>
          <w:lang w:val="ru-RU"/>
        </w:rPr>
        <w:t xml:space="preserve"> 1995</w:t>
      </w:r>
      <w:r w:rsidRPr="00321F7A">
        <w:rPr>
          <w:rFonts w:ascii="Times New Roman" w:hAnsi="Times New Roman" w:cs="Times New Roman"/>
          <w:sz w:val="28"/>
          <w:szCs w:val="28"/>
          <w:lang w:val="ru-RU"/>
        </w:rPr>
        <w:t xml:space="preserve"> г. чистые валютные резервы Национального банка выросли при</w:t>
      </w:r>
      <w:r w:rsidRPr="00321F7A">
        <w:rPr>
          <w:rFonts w:ascii="Times New Roman" w:hAnsi="Times New Roman" w:cs="Times New Roman"/>
          <w:sz w:val="28"/>
          <w:szCs w:val="28"/>
          <w:lang w:val="ru-RU"/>
        </w:rPr>
        <w:softHyphen/>
        <w:t>мерно в</w:t>
      </w:r>
      <w:r w:rsidRPr="00321F7A">
        <w:rPr>
          <w:rFonts w:ascii="Times New Roman" w:hAnsi="Times New Roman" w:cs="Times New Roman"/>
          <w:noProof/>
          <w:sz w:val="28"/>
          <w:szCs w:val="28"/>
          <w:lang w:val="ru-RU"/>
        </w:rPr>
        <w:t xml:space="preserve"> 20</w:t>
      </w:r>
      <w:r w:rsidRPr="00321F7A">
        <w:rPr>
          <w:rFonts w:ascii="Times New Roman" w:hAnsi="Times New Roman" w:cs="Times New Roman"/>
          <w:sz w:val="28"/>
          <w:szCs w:val="28"/>
          <w:lang w:val="ru-RU"/>
        </w:rPr>
        <w:t xml:space="preserve"> раз и составили на</w:t>
      </w:r>
      <w:r w:rsidRPr="00321F7A">
        <w:rPr>
          <w:rFonts w:ascii="Times New Roman" w:hAnsi="Times New Roman" w:cs="Times New Roman"/>
          <w:noProof/>
          <w:sz w:val="28"/>
          <w:szCs w:val="28"/>
          <w:lang w:val="ru-RU"/>
        </w:rPr>
        <w:t xml:space="preserve"> 1</w:t>
      </w:r>
      <w:r w:rsidRPr="00321F7A">
        <w:rPr>
          <w:rFonts w:ascii="Times New Roman" w:hAnsi="Times New Roman" w:cs="Times New Roman"/>
          <w:sz w:val="28"/>
          <w:szCs w:val="28"/>
          <w:lang w:val="ru-RU"/>
        </w:rPr>
        <w:t xml:space="preserve"> августа</w:t>
      </w:r>
      <w:r w:rsidRPr="00321F7A">
        <w:rPr>
          <w:rFonts w:ascii="Times New Roman" w:hAnsi="Times New Roman" w:cs="Times New Roman"/>
          <w:noProof/>
          <w:sz w:val="28"/>
          <w:szCs w:val="28"/>
          <w:lang w:val="ru-RU"/>
        </w:rPr>
        <w:t xml:space="preserve"> 223</w:t>
      </w:r>
      <w:r w:rsidRPr="00321F7A">
        <w:rPr>
          <w:rFonts w:ascii="Times New Roman" w:hAnsi="Times New Roman" w:cs="Times New Roman"/>
          <w:sz w:val="28"/>
          <w:szCs w:val="28"/>
          <w:lang w:val="ru-RU"/>
        </w:rPr>
        <w:t xml:space="preserve"> млн. </w:t>
      </w:r>
      <w:r w:rsidR="00FF39F1">
        <w:rPr>
          <w:rFonts w:ascii="Times New Roman" w:hAnsi="Times New Roman" w:cs="Times New Roman"/>
          <w:sz w:val="28"/>
          <w:szCs w:val="28"/>
          <w:lang w:val="ru-RU"/>
        </w:rPr>
        <w:t>долларов США</w:t>
      </w:r>
      <w:r w:rsidRPr="00321F7A">
        <w:rPr>
          <w:rFonts w:ascii="Times New Roman" w:hAnsi="Times New Roman" w:cs="Times New Roman"/>
          <w:sz w:val="28"/>
          <w:szCs w:val="28"/>
          <w:lang w:val="ru-RU"/>
        </w:rPr>
        <w:t>, рублевые сбережения населения увеличились за год в</w:t>
      </w:r>
      <w:r w:rsidRPr="00321F7A">
        <w:rPr>
          <w:rFonts w:ascii="Times New Roman" w:hAnsi="Times New Roman" w:cs="Times New Roman"/>
          <w:noProof/>
          <w:sz w:val="28"/>
          <w:szCs w:val="28"/>
          <w:lang w:val="ru-RU"/>
        </w:rPr>
        <w:t xml:space="preserve"> 10</w:t>
      </w:r>
      <w:r w:rsidRPr="00321F7A">
        <w:rPr>
          <w:rFonts w:ascii="Times New Roman" w:hAnsi="Times New Roman" w:cs="Times New Roman"/>
          <w:sz w:val="28"/>
          <w:szCs w:val="28"/>
          <w:lang w:val="ru-RU"/>
        </w:rPr>
        <w:t xml:space="preserve"> раз. Инфляция упала с</w:t>
      </w:r>
      <w:r w:rsidRPr="00321F7A">
        <w:rPr>
          <w:rFonts w:ascii="Times New Roman" w:hAnsi="Times New Roman" w:cs="Times New Roman"/>
          <w:noProof/>
          <w:sz w:val="28"/>
          <w:szCs w:val="28"/>
          <w:lang w:val="ru-RU"/>
        </w:rPr>
        <w:t xml:space="preserve"> 2.100%</w:t>
      </w:r>
      <w:r w:rsidRPr="00321F7A">
        <w:rPr>
          <w:rFonts w:ascii="Times New Roman" w:hAnsi="Times New Roman" w:cs="Times New Roman"/>
          <w:sz w:val="28"/>
          <w:szCs w:val="28"/>
          <w:lang w:val="ru-RU"/>
        </w:rPr>
        <w:t xml:space="preserve"> в</w:t>
      </w:r>
      <w:r w:rsidRPr="00321F7A">
        <w:rPr>
          <w:rFonts w:ascii="Times New Roman" w:hAnsi="Times New Roman" w:cs="Times New Roman"/>
          <w:noProof/>
          <w:sz w:val="28"/>
          <w:szCs w:val="28"/>
          <w:lang w:val="ru-RU"/>
        </w:rPr>
        <w:t xml:space="preserve"> 1994</w:t>
      </w:r>
      <w:r w:rsidRPr="00321F7A">
        <w:rPr>
          <w:rFonts w:ascii="Times New Roman" w:hAnsi="Times New Roman" w:cs="Times New Roman"/>
          <w:sz w:val="28"/>
          <w:szCs w:val="28"/>
          <w:lang w:val="ru-RU"/>
        </w:rPr>
        <w:t xml:space="preserve"> г. до</w:t>
      </w:r>
      <w:r w:rsidRPr="00321F7A">
        <w:rPr>
          <w:rFonts w:ascii="Times New Roman" w:hAnsi="Times New Roman" w:cs="Times New Roman"/>
          <w:noProof/>
          <w:sz w:val="28"/>
          <w:szCs w:val="28"/>
          <w:lang w:val="ru-RU"/>
        </w:rPr>
        <w:t xml:space="preserve"> 344%</w:t>
      </w:r>
      <w:r w:rsidRPr="00321F7A">
        <w:rPr>
          <w:rFonts w:ascii="Times New Roman" w:hAnsi="Times New Roman" w:cs="Times New Roman"/>
          <w:sz w:val="28"/>
          <w:szCs w:val="28"/>
          <w:lang w:val="ru-RU"/>
        </w:rPr>
        <w:t xml:space="preserve"> в</w:t>
      </w:r>
      <w:r w:rsidRPr="00321F7A">
        <w:rPr>
          <w:rFonts w:ascii="Times New Roman" w:hAnsi="Times New Roman" w:cs="Times New Roman"/>
          <w:noProof/>
          <w:sz w:val="28"/>
          <w:szCs w:val="28"/>
          <w:lang w:val="ru-RU"/>
        </w:rPr>
        <w:t xml:space="preserve"> 1995</w:t>
      </w:r>
      <w:r w:rsidR="005E2052">
        <w:rPr>
          <w:rFonts w:ascii="Times New Roman" w:hAnsi="Times New Roman" w:cs="Times New Roman"/>
          <w:sz w:val="28"/>
          <w:szCs w:val="28"/>
          <w:lang w:val="ru-RU"/>
        </w:rPr>
        <w:t xml:space="preserve"> г. В сентябре того же года мировой валютный фонд (МВФ)</w:t>
      </w:r>
      <w:r w:rsidRPr="00321F7A">
        <w:rPr>
          <w:rFonts w:ascii="Times New Roman" w:hAnsi="Times New Roman" w:cs="Times New Roman"/>
          <w:sz w:val="28"/>
          <w:szCs w:val="28"/>
          <w:lang w:val="ru-RU"/>
        </w:rPr>
        <w:t xml:space="preserve"> выделил Беларуси первый (и последний) транш кредита </w:t>
      </w:r>
      <w:r w:rsidRPr="00321F7A">
        <w:rPr>
          <w:rFonts w:ascii="Times New Roman" w:hAnsi="Times New Roman" w:cs="Times New Roman"/>
          <w:sz w:val="28"/>
          <w:szCs w:val="28"/>
        </w:rPr>
        <w:t>stand</w:t>
      </w:r>
      <w:r w:rsidRPr="00321F7A">
        <w:rPr>
          <w:rFonts w:ascii="Times New Roman" w:hAnsi="Times New Roman" w:cs="Times New Roman"/>
          <w:sz w:val="28"/>
          <w:szCs w:val="28"/>
          <w:lang w:val="ru-RU"/>
        </w:rPr>
        <w:t>-</w:t>
      </w:r>
      <w:r w:rsidRPr="00321F7A">
        <w:rPr>
          <w:rFonts w:ascii="Times New Roman" w:hAnsi="Times New Roman" w:cs="Times New Roman"/>
          <w:sz w:val="28"/>
          <w:szCs w:val="28"/>
        </w:rPr>
        <w:t>by</w:t>
      </w:r>
      <w:r w:rsidRPr="00321F7A">
        <w:rPr>
          <w:rFonts w:ascii="Times New Roman" w:hAnsi="Times New Roman" w:cs="Times New Roman"/>
          <w:sz w:val="28"/>
          <w:szCs w:val="28"/>
          <w:lang w:val="ru-RU"/>
        </w:rPr>
        <w:t>.</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Но уже тогда стало очевидно, что рыночный денежно-кредитный сектор плохо совместим с нереформированной государственной собственностью в реальном секторе, а слабость и разобщенность либерально настроенной части общества лишают политику рыночных преобразований необходимой опоры.</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Начиная с осени</w:t>
      </w:r>
      <w:r w:rsidRPr="00321F7A">
        <w:rPr>
          <w:rFonts w:ascii="Times New Roman" w:hAnsi="Times New Roman" w:cs="Times New Roman"/>
          <w:noProof/>
          <w:sz w:val="28"/>
          <w:szCs w:val="28"/>
          <w:lang w:val="ru-RU"/>
        </w:rPr>
        <w:t xml:space="preserve"> 1995</w:t>
      </w:r>
      <w:r w:rsidRPr="00321F7A">
        <w:rPr>
          <w:rFonts w:ascii="Times New Roman" w:hAnsi="Times New Roman" w:cs="Times New Roman"/>
          <w:sz w:val="28"/>
          <w:szCs w:val="28"/>
          <w:lang w:val="ru-RU"/>
        </w:rPr>
        <w:t xml:space="preserve"> г., особенно после указа Президента об объединении Сбербанка с АКБ "Беларусбанк", содержащего в себе также поручение о подготовке нового Банковского кодекса и мер по ужесточению государственного регулирования банковской деятельности, начался отток валюты из страны, а спрос на нее на внутреннем валютном рынке существенно превысил предложение.</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Национальный банк, который фактически лишился самостоятельности, не пошел на девальвацию рубля и предпочел валютные интервенции на внутреннем денежном рынке.</w:t>
      </w:r>
      <w:r w:rsidR="005E2052">
        <w:rPr>
          <w:rFonts w:ascii="Times New Roman" w:hAnsi="Times New Roman" w:cs="Times New Roman"/>
          <w:sz w:val="28"/>
          <w:szCs w:val="28"/>
          <w:lang w:val="ru-RU"/>
        </w:rPr>
        <w:t xml:space="preserve"> </w:t>
      </w:r>
      <w:r w:rsidRPr="00321F7A">
        <w:rPr>
          <w:rFonts w:ascii="Times New Roman" w:hAnsi="Times New Roman" w:cs="Times New Roman"/>
          <w:sz w:val="28"/>
          <w:szCs w:val="28"/>
          <w:lang w:val="ru-RU"/>
        </w:rPr>
        <w:t xml:space="preserve"> С августа по декабрь</w:t>
      </w:r>
      <w:r w:rsidRPr="00321F7A">
        <w:rPr>
          <w:rFonts w:ascii="Times New Roman" w:hAnsi="Times New Roman" w:cs="Times New Roman"/>
          <w:noProof/>
          <w:sz w:val="28"/>
          <w:szCs w:val="28"/>
          <w:lang w:val="ru-RU"/>
        </w:rPr>
        <w:t xml:space="preserve"> 1995</w:t>
      </w:r>
      <w:r w:rsidRPr="00321F7A">
        <w:rPr>
          <w:rFonts w:ascii="Times New Roman" w:hAnsi="Times New Roman" w:cs="Times New Roman"/>
          <w:sz w:val="28"/>
          <w:szCs w:val="28"/>
          <w:lang w:val="ru-RU"/>
        </w:rPr>
        <w:t xml:space="preserve"> г. им было продано примерно</w:t>
      </w:r>
      <w:r w:rsidRPr="00321F7A">
        <w:rPr>
          <w:rFonts w:ascii="Times New Roman" w:hAnsi="Times New Roman" w:cs="Times New Roman"/>
          <w:noProof/>
          <w:sz w:val="28"/>
          <w:szCs w:val="28"/>
          <w:lang w:val="ru-RU"/>
        </w:rPr>
        <w:t xml:space="preserve"> 120</w:t>
      </w:r>
      <w:r w:rsidRPr="00321F7A">
        <w:rPr>
          <w:rFonts w:ascii="Times New Roman" w:hAnsi="Times New Roman" w:cs="Times New Roman"/>
          <w:sz w:val="28"/>
          <w:szCs w:val="28"/>
          <w:lang w:val="ru-RU"/>
        </w:rPr>
        <w:t xml:space="preserve"> млн. </w:t>
      </w:r>
      <w:r w:rsidR="005E2052">
        <w:rPr>
          <w:rFonts w:ascii="Times New Roman" w:hAnsi="Times New Roman" w:cs="Times New Roman"/>
          <w:sz w:val="28"/>
          <w:szCs w:val="28"/>
          <w:lang w:val="ru-RU"/>
        </w:rPr>
        <w:t>долларов США</w:t>
      </w:r>
      <w:r w:rsidRPr="00321F7A">
        <w:rPr>
          <w:rFonts w:ascii="Times New Roman" w:hAnsi="Times New Roman" w:cs="Times New Roman"/>
          <w:sz w:val="28"/>
          <w:szCs w:val="28"/>
          <w:lang w:val="ru-RU"/>
        </w:rPr>
        <w:t>.</w:t>
      </w:r>
      <w:r w:rsidR="005E2052">
        <w:rPr>
          <w:rFonts w:ascii="Times New Roman" w:hAnsi="Times New Roman" w:cs="Times New Roman"/>
          <w:sz w:val="28"/>
          <w:szCs w:val="28"/>
          <w:lang w:val="ru-RU"/>
        </w:rPr>
        <w:t xml:space="preserve"> </w:t>
      </w:r>
      <w:r w:rsidRPr="00321F7A">
        <w:rPr>
          <w:rFonts w:ascii="Times New Roman" w:hAnsi="Times New Roman" w:cs="Times New Roman"/>
          <w:sz w:val="28"/>
          <w:szCs w:val="28"/>
          <w:lang w:val="ru-RU"/>
        </w:rPr>
        <w:t xml:space="preserve"> Причем продажа валюты проводилась на фоне перехода процентных ставок на отрицательный уровень, а также в условиях начала финансирования строительства жилья за счет кредитной </w:t>
      </w:r>
      <w:r w:rsidRPr="00321F7A">
        <w:rPr>
          <w:rFonts w:ascii="Times New Roman" w:hAnsi="Times New Roman" w:cs="Times New Roman"/>
          <w:sz w:val="28"/>
          <w:szCs w:val="28"/>
          <w:lang w:val="ru-RU"/>
        </w:rPr>
        <w:lastRenderedPageBreak/>
        <w:t>эмиссии (в декабре был подписан указ Президента о выделении на эти цели первых</w:t>
      </w:r>
      <w:r w:rsidRPr="00321F7A">
        <w:rPr>
          <w:rFonts w:ascii="Times New Roman" w:hAnsi="Times New Roman" w:cs="Times New Roman"/>
          <w:noProof/>
          <w:sz w:val="28"/>
          <w:szCs w:val="28"/>
          <w:lang w:val="ru-RU"/>
        </w:rPr>
        <w:t xml:space="preserve"> 2</w:t>
      </w:r>
      <w:r w:rsidRPr="00321F7A">
        <w:rPr>
          <w:rFonts w:ascii="Times New Roman" w:hAnsi="Times New Roman" w:cs="Times New Roman"/>
          <w:sz w:val="28"/>
          <w:szCs w:val="28"/>
          <w:lang w:val="ru-RU"/>
        </w:rPr>
        <w:t xml:space="preserve"> трлн. </w:t>
      </w:r>
      <w:r w:rsidR="005E2052">
        <w:rPr>
          <w:rFonts w:ascii="Times New Roman" w:hAnsi="Times New Roman" w:cs="Times New Roman"/>
          <w:sz w:val="28"/>
          <w:szCs w:val="28"/>
          <w:lang w:val="ru-RU"/>
        </w:rPr>
        <w:t>белорусских рублей</w:t>
      </w:r>
      <w:r w:rsidRPr="00321F7A">
        <w:rPr>
          <w:rFonts w:ascii="Times New Roman" w:hAnsi="Times New Roman" w:cs="Times New Roman"/>
          <w:sz w:val="28"/>
          <w:szCs w:val="28"/>
          <w:lang w:val="ru-RU"/>
        </w:rPr>
        <w:t xml:space="preserve"> из средств Национального банка)</w:t>
      </w:r>
      <w:r w:rsidRPr="00321F7A">
        <w:rPr>
          <w:rFonts w:ascii="Times New Roman" w:hAnsi="Times New Roman" w:cs="Times New Roman"/>
          <w:noProof/>
          <w:sz w:val="28"/>
          <w:szCs w:val="28"/>
          <w:lang w:val="ru-RU"/>
        </w:rPr>
        <w:t>.</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Именно с осени</w:t>
      </w:r>
      <w:r w:rsidRPr="00321F7A">
        <w:rPr>
          <w:rFonts w:ascii="Times New Roman" w:hAnsi="Times New Roman" w:cs="Times New Roman"/>
          <w:noProof/>
          <w:sz w:val="28"/>
          <w:szCs w:val="28"/>
          <w:lang w:val="ru-RU"/>
        </w:rPr>
        <w:t xml:space="preserve"> 1995</w:t>
      </w:r>
      <w:r w:rsidRPr="00321F7A">
        <w:rPr>
          <w:rFonts w:ascii="Times New Roman" w:hAnsi="Times New Roman" w:cs="Times New Roman"/>
          <w:sz w:val="28"/>
          <w:szCs w:val="28"/>
          <w:lang w:val="ru-RU"/>
        </w:rPr>
        <w:t xml:space="preserve"> г. начался третий этап в развитии белорусской денежно-кредитной системы, который в целом характеризовался направленностью на нерыночные методы регулирования денежных рынков и реставрацию прямого государственного управления.</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На осень</w:t>
      </w:r>
      <w:r w:rsidRPr="00321F7A">
        <w:rPr>
          <w:rFonts w:ascii="Times New Roman" w:hAnsi="Times New Roman" w:cs="Times New Roman"/>
          <w:noProof/>
          <w:sz w:val="28"/>
          <w:szCs w:val="28"/>
          <w:lang w:val="ru-RU"/>
        </w:rPr>
        <w:t xml:space="preserve"> 1995</w:t>
      </w:r>
      <w:r w:rsidRPr="00321F7A">
        <w:rPr>
          <w:rFonts w:ascii="Times New Roman" w:hAnsi="Times New Roman" w:cs="Times New Roman"/>
          <w:sz w:val="28"/>
          <w:szCs w:val="28"/>
          <w:lang w:val="ru-RU"/>
        </w:rPr>
        <w:t xml:space="preserve"> г. приходится и фактический отказ от рыночного регулирования валютного рынка: в ноябре Министерством экономики впервые был подготовлен перечень товаров "критического импорта", под контракты на которые разрешалась продажа валюты на бирже. Фактически с этого момента берет начало множественность валютных курсов на внутреннем валютном рынке.</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Пытаясь остановить этот процесс, в феврале</w:t>
      </w:r>
      <w:r w:rsidRPr="00321F7A">
        <w:rPr>
          <w:rFonts w:ascii="Times New Roman" w:hAnsi="Times New Roman" w:cs="Times New Roman"/>
          <w:noProof/>
          <w:sz w:val="28"/>
          <w:szCs w:val="28"/>
          <w:lang w:val="ru-RU"/>
        </w:rPr>
        <w:t xml:space="preserve"> 1996</w:t>
      </w:r>
      <w:r w:rsidRPr="00321F7A">
        <w:rPr>
          <w:rFonts w:ascii="Times New Roman" w:hAnsi="Times New Roman" w:cs="Times New Roman"/>
          <w:sz w:val="28"/>
          <w:szCs w:val="28"/>
          <w:lang w:val="ru-RU"/>
        </w:rPr>
        <w:t xml:space="preserve"> г. Национальный банк запретил отклонение обменных курсов внебиржевого рынка от официального курса, что в конечном итоге породило множество различных схем ухода от этой нормы и целый слой финансовых посредников, специализирующихся на предоставлении данного вида финансовых услуг.</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К этому же периоду относится попытка установления "валютных коридоров":</w:t>
      </w:r>
      <w:r w:rsidRPr="00321F7A">
        <w:rPr>
          <w:rFonts w:ascii="Times New Roman" w:hAnsi="Times New Roman" w:cs="Times New Roman"/>
          <w:noProof/>
          <w:sz w:val="28"/>
          <w:szCs w:val="28"/>
          <w:lang w:val="ru-RU"/>
        </w:rPr>
        <w:t xml:space="preserve"> 11,5-13,1</w:t>
      </w:r>
      <w:r w:rsidRPr="00321F7A">
        <w:rPr>
          <w:rFonts w:ascii="Times New Roman" w:hAnsi="Times New Roman" w:cs="Times New Roman"/>
          <w:sz w:val="28"/>
          <w:szCs w:val="28"/>
          <w:lang w:val="ru-RU"/>
        </w:rPr>
        <w:t xml:space="preserve"> </w:t>
      </w:r>
      <w:r w:rsidR="00772A6B">
        <w:rPr>
          <w:rFonts w:ascii="Times New Roman" w:hAnsi="Times New Roman" w:cs="Times New Roman"/>
          <w:sz w:val="28"/>
          <w:szCs w:val="28"/>
          <w:lang w:val="ru-RU"/>
        </w:rPr>
        <w:t xml:space="preserve"> руб.</w:t>
      </w:r>
      <w:r w:rsidR="00FF39F1">
        <w:rPr>
          <w:rFonts w:ascii="Times New Roman" w:hAnsi="Times New Roman" w:cs="Times New Roman"/>
          <w:sz w:val="28"/>
          <w:szCs w:val="28"/>
          <w:lang w:val="ru-RU"/>
        </w:rPr>
        <w:t xml:space="preserve"> </w:t>
      </w:r>
      <w:r w:rsidRPr="00321F7A">
        <w:rPr>
          <w:rFonts w:ascii="Times New Roman" w:hAnsi="Times New Roman" w:cs="Times New Roman"/>
          <w:sz w:val="28"/>
          <w:szCs w:val="28"/>
          <w:lang w:val="ru-RU"/>
        </w:rPr>
        <w:t>/</w:t>
      </w:r>
      <w:r w:rsidR="00772A6B">
        <w:rPr>
          <w:rFonts w:ascii="Times New Roman" w:hAnsi="Times New Roman" w:cs="Times New Roman"/>
          <w:sz w:val="28"/>
          <w:szCs w:val="28"/>
          <w:lang w:val="ru-RU"/>
        </w:rPr>
        <w:t xml:space="preserve"> долл.</w:t>
      </w:r>
      <w:r w:rsidRPr="00321F7A">
        <w:rPr>
          <w:rFonts w:ascii="Times New Roman" w:hAnsi="Times New Roman" w:cs="Times New Roman"/>
          <w:sz w:val="28"/>
          <w:szCs w:val="28"/>
          <w:lang w:val="ru-RU"/>
        </w:rPr>
        <w:t xml:space="preserve"> (здесь и далее</w:t>
      </w:r>
      <w:r w:rsidRPr="00321F7A">
        <w:rPr>
          <w:rFonts w:ascii="Times New Roman" w:hAnsi="Times New Roman" w:cs="Times New Roman"/>
          <w:noProof/>
          <w:sz w:val="28"/>
          <w:szCs w:val="28"/>
          <w:lang w:val="ru-RU"/>
        </w:rPr>
        <w:t xml:space="preserve"> —</w:t>
      </w:r>
      <w:r w:rsidRPr="00321F7A">
        <w:rPr>
          <w:rFonts w:ascii="Times New Roman" w:hAnsi="Times New Roman" w:cs="Times New Roman"/>
          <w:sz w:val="28"/>
          <w:szCs w:val="28"/>
          <w:lang w:val="ru-RU"/>
        </w:rPr>
        <w:t xml:space="preserve"> с учетом деноминации) на январь</w:t>
      </w:r>
      <w:r w:rsidRPr="00321F7A">
        <w:rPr>
          <w:rFonts w:ascii="Times New Roman" w:hAnsi="Times New Roman" w:cs="Times New Roman"/>
          <w:noProof/>
          <w:sz w:val="28"/>
          <w:szCs w:val="28"/>
          <w:lang w:val="ru-RU"/>
        </w:rPr>
        <w:t xml:space="preserve"> —</w:t>
      </w:r>
      <w:r w:rsidRPr="00321F7A">
        <w:rPr>
          <w:rFonts w:ascii="Times New Roman" w:hAnsi="Times New Roman" w:cs="Times New Roman"/>
          <w:sz w:val="28"/>
          <w:szCs w:val="28"/>
          <w:lang w:val="ru-RU"/>
        </w:rPr>
        <w:t xml:space="preserve"> июнь и</w:t>
      </w:r>
      <w:r w:rsidRPr="00321F7A">
        <w:rPr>
          <w:rFonts w:ascii="Times New Roman" w:hAnsi="Times New Roman" w:cs="Times New Roman"/>
          <w:noProof/>
          <w:sz w:val="28"/>
          <w:szCs w:val="28"/>
          <w:lang w:val="ru-RU"/>
        </w:rPr>
        <w:t xml:space="preserve"> 13,1-15,5</w:t>
      </w:r>
      <w:r w:rsidR="00FF39F1">
        <w:rPr>
          <w:rFonts w:ascii="Times New Roman" w:hAnsi="Times New Roman" w:cs="Times New Roman"/>
          <w:noProof/>
          <w:sz w:val="28"/>
          <w:szCs w:val="28"/>
          <w:lang w:val="ru-RU"/>
        </w:rPr>
        <w:t xml:space="preserve"> </w:t>
      </w:r>
      <w:r w:rsidRPr="00321F7A">
        <w:rPr>
          <w:rFonts w:ascii="Times New Roman" w:hAnsi="Times New Roman" w:cs="Times New Roman"/>
          <w:noProof/>
          <w:sz w:val="28"/>
          <w:szCs w:val="28"/>
          <w:lang w:val="ru-RU"/>
        </w:rPr>
        <w:t xml:space="preserve"> </w:t>
      </w:r>
      <w:r w:rsidR="00772A6B">
        <w:rPr>
          <w:rFonts w:ascii="Times New Roman" w:hAnsi="Times New Roman" w:cs="Times New Roman"/>
          <w:sz w:val="28"/>
          <w:szCs w:val="28"/>
          <w:lang w:val="ru-RU"/>
        </w:rPr>
        <w:t xml:space="preserve"> руб.</w:t>
      </w:r>
      <w:r w:rsidR="00FF39F1" w:rsidRPr="00321F7A">
        <w:rPr>
          <w:rFonts w:ascii="Times New Roman" w:hAnsi="Times New Roman" w:cs="Times New Roman"/>
          <w:sz w:val="28"/>
          <w:szCs w:val="28"/>
          <w:lang w:val="ru-RU"/>
        </w:rPr>
        <w:t>/</w:t>
      </w:r>
      <w:r w:rsidR="00772A6B">
        <w:rPr>
          <w:rFonts w:ascii="Times New Roman" w:hAnsi="Times New Roman" w:cs="Times New Roman"/>
          <w:sz w:val="28"/>
          <w:szCs w:val="28"/>
          <w:lang w:val="ru-RU"/>
        </w:rPr>
        <w:t xml:space="preserve"> долл.</w:t>
      </w:r>
      <w:r w:rsidR="00FF39F1" w:rsidRPr="00321F7A">
        <w:rPr>
          <w:rFonts w:ascii="Times New Roman" w:hAnsi="Times New Roman" w:cs="Times New Roman"/>
          <w:sz w:val="28"/>
          <w:szCs w:val="28"/>
          <w:lang w:val="ru-RU"/>
        </w:rPr>
        <w:t xml:space="preserve"> </w:t>
      </w:r>
      <w:r w:rsidRPr="00321F7A">
        <w:rPr>
          <w:rFonts w:ascii="Times New Roman" w:hAnsi="Times New Roman" w:cs="Times New Roman"/>
          <w:sz w:val="28"/>
          <w:szCs w:val="28"/>
          <w:lang w:val="ru-RU"/>
        </w:rPr>
        <w:t>на июль</w:t>
      </w:r>
      <w:r w:rsidRPr="00321F7A">
        <w:rPr>
          <w:rFonts w:ascii="Times New Roman" w:hAnsi="Times New Roman" w:cs="Times New Roman"/>
          <w:noProof/>
          <w:sz w:val="28"/>
          <w:szCs w:val="28"/>
          <w:lang w:val="ru-RU"/>
        </w:rPr>
        <w:t xml:space="preserve"> —</w:t>
      </w:r>
      <w:r w:rsidRPr="00321F7A">
        <w:rPr>
          <w:rFonts w:ascii="Times New Roman" w:hAnsi="Times New Roman" w:cs="Times New Roman"/>
          <w:sz w:val="28"/>
          <w:szCs w:val="28"/>
          <w:lang w:val="ru-RU"/>
        </w:rPr>
        <w:t xml:space="preserve"> декабрь</w:t>
      </w:r>
      <w:r w:rsidRPr="00321F7A">
        <w:rPr>
          <w:rFonts w:ascii="Times New Roman" w:hAnsi="Times New Roman" w:cs="Times New Roman"/>
          <w:noProof/>
          <w:sz w:val="28"/>
          <w:szCs w:val="28"/>
          <w:lang w:val="ru-RU"/>
        </w:rPr>
        <w:t xml:space="preserve"> 1996</w:t>
      </w:r>
      <w:r w:rsidRPr="00321F7A">
        <w:rPr>
          <w:rFonts w:ascii="Times New Roman" w:hAnsi="Times New Roman" w:cs="Times New Roman"/>
          <w:sz w:val="28"/>
          <w:szCs w:val="28"/>
          <w:lang w:val="ru-RU"/>
        </w:rPr>
        <w:t xml:space="preserve"> г. С целью ослабления давления на валютную биржу в апреле того же года была запрещена продажа на ней валюты для погашения кредитов, ранее взятых на внутреннем рынке. Это резко увеличило объем сомнительных к погашению валютных кредитов в банках и снижение их ликвидности</w:t>
      </w:r>
      <w:r w:rsidR="000B29B5">
        <w:rPr>
          <w:rFonts w:ascii="Times New Roman" w:hAnsi="Times New Roman" w:cs="Times New Roman"/>
          <w:noProof/>
          <w:sz w:val="28"/>
          <w:szCs w:val="28"/>
          <w:lang w:val="ru-RU"/>
        </w:rPr>
        <w:t xml:space="preserve"> [</w:t>
      </w:r>
      <w:r w:rsidR="000B29B5" w:rsidRPr="000B29B5">
        <w:rPr>
          <w:rFonts w:ascii="Times New Roman" w:hAnsi="Times New Roman" w:cs="Times New Roman"/>
          <w:noProof/>
          <w:sz w:val="28"/>
          <w:szCs w:val="28"/>
          <w:lang w:val="ru-RU"/>
        </w:rPr>
        <w:t>7</w:t>
      </w:r>
      <w:r w:rsidR="000B29B5">
        <w:rPr>
          <w:rFonts w:ascii="Times New Roman" w:hAnsi="Times New Roman" w:cs="Times New Roman"/>
          <w:noProof/>
          <w:sz w:val="28"/>
          <w:szCs w:val="28"/>
          <w:lang w:val="ru-RU"/>
        </w:rPr>
        <w:t xml:space="preserve">, с. </w:t>
      </w:r>
      <w:r w:rsidR="00FF39F1">
        <w:rPr>
          <w:rFonts w:ascii="Times New Roman" w:hAnsi="Times New Roman" w:cs="Times New Roman"/>
          <w:noProof/>
          <w:sz w:val="28"/>
          <w:szCs w:val="28"/>
          <w:lang w:val="ru-RU"/>
        </w:rPr>
        <w:t>4</w:t>
      </w:r>
      <w:r w:rsidR="000B29B5">
        <w:rPr>
          <w:rFonts w:ascii="Times New Roman" w:hAnsi="Times New Roman" w:cs="Times New Roman"/>
          <w:noProof/>
          <w:sz w:val="28"/>
          <w:szCs w:val="28"/>
          <w:lang w:val="ru-RU"/>
        </w:rPr>
        <w:t>2</w:t>
      </w:r>
      <w:r w:rsidRPr="00321F7A">
        <w:rPr>
          <w:rFonts w:ascii="Times New Roman" w:hAnsi="Times New Roman" w:cs="Times New Roman"/>
          <w:noProof/>
          <w:sz w:val="28"/>
          <w:szCs w:val="28"/>
          <w:lang w:val="ru-RU"/>
        </w:rPr>
        <w:t>].</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В мае</w:t>
      </w:r>
      <w:r w:rsidRPr="00321F7A">
        <w:rPr>
          <w:rFonts w:ascii="Times New Roman" w:hAnsi="Times New Roman" w:cs="Times New Roman"/>
          <w:noProof/>
          <w:sz w:val="28"/>
          <w:szCs w:val="28"/>
          <w:lang w:val="ru-RU"/>
        </w:rPr>
        <w:t xml:space="preserve"> —</w:t>
      </w:r>
      <w:r w:rsidRPr="00321F7A">
        <w:rPr>
          <w:rFonts w:ascii="Times New Roman" w:hAnsi="Times New Roman" w:cs="Times New Roman"/>
          <w:sz w:val="28"/>
          <w:szCs w:val="28"/>
          <w:lang w:val="ru-RU"/>
        </w:rPr>
        <w:t xml:space="preserve"> июне</w:t>
      </w:r>
      <w:r w:rsidRPr="00321F7A">
        <w:rPr>
          <w:rFonts w:ascii="Times New Roman" w:hAnsi="Times New Roman" w:cs="Times New Roman"/>
          <w:noProof/>
          <w:sz w:val="28"/>
          <w:szCs w:val="28"/>
          <w:lang w:val="ru-RU"/>
        </w:rPr>
        <w:t xml:space="preserve"> 1996</w:t>
      </w:r>
      <w:r w:rsidRPr="00321F7A">
        <w:rPr>
          <w:rFonts w:ascii="Times New Roman" w:hAnsi="Times New Roman" w:cs="Times New Roman"/>
          <w:sz w:val="28"/>
          <w:szCs w:val="28"/>
          <w:lang w:val="ru-RU"/>
        </w:rPr>
        <w:t xml:space="preserve"> г. был принят также ряд указов президента по регулированию банковской деятельности и валютному контролю, значительно ограничивших свободу банков. Одновременно была полностью восстановлена практика использования кредитной эмиссии Национального банка для финансирован</w:t>
      </w:r>
      <w:r w:rsidR="00FF39F1">
        <w:rPr>
          <w:rFonts w:ascii="Times New Roman" w:hAnsi="Times New Roman" w:cs="Times New Roman"/>
          <w:sz w:val="28"/>
          <w:szCs w:val="28"/>
          <w:lang w:val="ru-RU"/>
        </w:rPr>
        <w:t>ия жилищного строительства и агропромышленного комплекса</w:t>
      </w:r>
      <w:r w:rsidRPr="00321F7A">
        <w:rPr>
          <w:rFonts w:ascii="Times New Roman" w:hAnsi="Times New Roman" w:cs="Times New Roman"/>
          <w:sz w:val="28"/>
          <w:szCs w:val="28"/>
          <w:lang w:val="ru-RU"/>
        </w:rPr>
        <w:t>.</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К началу</w:t>
      </w:r>
      <w:r w:rsidRPr="00321F7A">
        <w:rPr>
          <w:rFonts w:ascii="Times New Roman" w:hAnsi="Times New Roman" w:cs="Times New Roman"/>
          <w:noProof/>
          <w:sz w:val="28"/>
          <w:szCs w:val="28"/>
          <w:lang w:val="ru-RU"/>
        </w:rPr>
        <w:t xml:space="preserve"> 1997</w:t>
      </w:r>
      <w:r w:rsidRPr="00321F7A">
        <w:rPr>
          <w:rFonts w:ascii="Times New Roman" w:hAnsi="Times New Roman" w:cs="Times New Roman"/>
          <w:sz w:val="28"/>
          <w:szCs w:val="28"/>
          <w:lang w:val="ru-RU"/>
        </w:rPr>
        <w:t xml:space="preserve"> г., после тог</w:t>
      </w:r>
      <w:r w:rsidR="005E2052">
        <w:rPr>
          <w:rFonts w:ascii="Times New Roman" w:hAnsi="Times New Roman" w:cs="Times New Roman"/>
          <w:sz w:val="28"/>
          <w:szCs w:val="28"/>
          <w:lang w:val="ru-RU"/>
        </w:rPr>
        <w:t xml:space="preserve">о как чистые валютные активы Национального банка </w:t>
      </w:r>
      <w:r w:rsidRPr="00321F7A">
        <w:rPr>
          <w:rFonts w:ascii="Times New Roman" w:hAnsi="Times New Roman" w:cs="Times New Roman"/>
          <w:sz w:val="28"/>
          <w:szCs w:val="28"/>
          <w:lang w:val="ru-RU"/>
        </w:rPr>
        <w:t>сократились до</w:t>
      </w:r>
      <w:r w:rsidRPr="00321F7A">
        <w:rPr>
          <w:rFonts w:ascii="Times New Roman" w:hAnsi="Times New Roman" w:cs="Times New Roman"/>
          <w:noProof/>
          <w:sz w:val="28"/>
          <w:szCs w:val="28"/>
          <w:lang w:val="ru-RU"/>
        </w:rPr>
        <w:t xml:space="preserve"> 60 </w:t>
      </w:r>
      <w:r w:rsidRPr="00321F7A">
        <w:rPr>
          <w:rFonts w:ascii="Times New Roman" w:hAnsi="Times New Roman" w:cs="Times New Roman"/>
          <w:sz w:val="28"/>
          <w:szCs w:val="28"/>
          <w:lang w:val="ru-RU"/>
        </w:rPr>
        <w:t xml:space="preserve">млн. </w:t>
      </w:r>
      <w:r w:rsidR="005E2052">
        <w:rPr>
          <w:rFonts w:ascii="Times New Roman" w:hAnsi="Times New Roman" w:cs="Times New Roman"/>
          <w:sz w:val="28"/>
          <w:szCs w:val="28"/>
          <w:lang w:val="ru-RU"/>
        </w:rPr>
        <w:t>долларов США</w:t>
      </w:r>
      <w:r w:rsidRPr="00321F7A">
        <w:rPr>
          <w:rFonts w:ascii="Times New Roman" w:hAnsi="Times New Roman" w:cs="Times New Roman"/>
          <w:sz w:val="28"/>
          <w:szCs w:val="28"/>
          <w:lang w:val="ru-RU"/>
        </w:rPr>
        <w:t>, была предпринята первая попытка ликвидировать разрыв между официальным и рыночным обменными курсами за счет понижения официального курса. Но она была непродолжительной, и вскоре центральный банк от этой идеи отказался. Вместо этого он попытался привлечь дополнительную валюту на внутренний рынок, для чего в июне</w:t>
      </w:r>
      <w:r w:rsidRPr="00321F7A">
        <w:rPr>
          <w:rFonts w:ascii="Times New Roman" w:hAnsi="Times New Roman" w:cs="Times New Roman"/>
          <w:noProof/>
          <w:sz w:val="28"/>
          <w:szCs w:val="28"/>
          <w:lang w:val="ru-RU"/>
        </w:rPr>
        <w:t xml:space="preserve"> 1997 </w:t>
      </w:r>
      <w:r w:rsidRPr="00321F7A">
        <w:rPr>
          <w:rFonts w:ascii="Times New Roman" w:hAnsi="Times New Roman" w:cs="Times New Roman"/>
          <w:sz w:val="28"/>
          <w:szCs w:val="28"/>
          <w:lang w:val="ru-RU"/>
        </w:rPr>
        <w:t>г. ввел минимальную ставку по валютным депозитам физических лиц в банках</w:t>
      </w:r>
      <w:r w:rsidRPr="00321F7A">
        <w:rPr>
          <w:rFonts w:ascii="Times New Roman" w:hAnsi="Times New Roman" w:cs="Times New Roman"/>
          <w:noProof/>
          <w:sz w:val="28"/>
          <w:szCs w:val="28"/>
          <w:lang w:val="ru-RU"/>
        </w:rPr>
        <w:t xml:space="preserve"> (12%),</w:t>
      </w:r>
      <w:r w:rsidRPr="00321F7A">
        <w:rPr>
          <w:rFonts w:ascii="Times New Roman" w:hAnsi="Times New Roman" w:cs="Times New Roman"/>
          <w:sz w:val="28"/>
          <w:szCs w:val="28"/>
          <w:lang w:val="ru-RU"/>
        </w:rPr>
        <w:t xml:space="preserve"> а также обязательную продажу банками</w:t>
      </w:r>
      <w:r w:rsidRPr="00321F7A">
        <w:rPr>
          <w:rFonts w:ascii="Times New Roman" w:hAnsi="Times New Roman" w:cs="Times New Roman"/>
          <w:noProof/>
          <w:sz w:val="28"/>
          <w:szCs w:val="28"/>
          <w:lang w:val="ru-RU"/>
        </w:rPr>
        <w:t xml:space="preserve"> 30%</w:t>
      </w:r>
      <w:r w:rsidRPr="00321F7A">
        <w:rPr>
          <w:rFonts w:ascii="Times New Roman" w:hAnsi="Times New Roman" w:cs="Times New Roman"/>
          <w:sz w:val="28"/>
          <w:szCs w:val="28"/>
          <w:lang w:val="ru-RU"/>
        </w:rPr>
        <w:t xml:space="preserve"> валюты, купленной ими через обменные пункты. С этой же целью в конце</w:t>
      </w:r>
      <w:r w:rsidRPr="00321F7A">
        <w:rPr>
          <w:rFonts w:ascii="Times New Roman" w:hAnsi="Times New Roman" w:cs="Times New Roman"/>
          <w:noProof/>
          <w:sz w:val="28"/>
          <w:szCs w:val="28"/>
          <w:lang w:val="ru-RU"/>
        </w:rPr>
        <w:t xml:space="preserve"> 1997</w:t>
      </w:r>
      <w:r w:rsidRPr="00321F7A">
        <w:rPr>
          <w:rFonts w:ascii="Times New Roman" w:hAnsi="Times New Roman" w:cs="Times New Roman"/>
          <w:sz w:val="28"/>
          <w:szCs w:val="28"/>
          <w:lang w:val="ru-RU"/>
        </w:rPr>
        <w:t xml:space="preserve"> г. впервые была введена дополнительная сессия на валютной бирже с более реальным курсом, а также впервые было разрешено отклонение обменных курсов в обменных пунктах от официального</w:t>
      </w:r>
      <w:r w:rsidR="00FF39F1">
        <w:rPr>
          <w:rFonts w:ascii="Times New Roman" w:hAnsi="Times New Roman" w:cs="Times New Roman"/>
          <w:noProof/>
          <w:sz w:val="28"/>
          <w:szCs w:val="28"/>
          <w:lang w:val="ru-RU"/>
        </w:rPr>
        <w:t xml:space="preserve"> [6, с. 367</w:t>
      </w:r>
      <w:r w:rsidRPr="00321F7A">
        <w:rPr>
          <w:rFonts w:ascii="Times New Roman" w:hAnsi="Times New Roman" w:cs="Times New Roman"/>
          <w:noProof/>
          <w:sz w:val="28"/>
          <w:szCs w:val="28"/>
          <w:lang w:val="ru-RU"/>
        </w:rPr>
        <w:t>].</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lastRenderedPageBreak/>
        <w:t xml:space="preserve">Вообще, следует отметить, что, в силу определенного снижения уровня инфляции в </w:t>
      </w:r>
      <w:r w:rsidRPr="00321F7A">
        <w:rPr>
          <w:rFonts w:ascii="Times New Roman" w:hAnsi="Times New Roman" w:cs="Times New Roman"/>
          <w:noProof/>
          <w:sz w:val="28"/>
          <w:szCs w:val="28"/>
          <w:lang w:val="ru-RU"/>
        </w:rPr>
        <w:t>1996-1997</w:t>
      </w:r>
      <w:r w:rsidRPr="00321F7A">
        <w:rPr>
          <w:rFonts w:ascii="Times New Roman" w:hAnsi="Times New Roman" w:cs="Times New Roman"/>
          <w:sz w:val="28"/>
          <w:szCs w:val="28"/>
          <w:lang w:val="ru-RU"/>
        </w:rPr>
        <w:t xml:space="preserve"> гг. (вследствие относительно жесткой денежной политики в</w:t>
      </w:r>
      <w:r w:rsidRPr="00321F7A">
        <w:rPr>
          <w:rFonts w:ascii="Times New Roman" w:hAnsi="Times New Roman" w:cs="Times New Roman"/>
          <w:noProof/>
          <w:sz w:val="28"/>
          <w:szCs w:val="28"/>
          <w:lang w:val="ru-RU"/>
        </w:rPr>
        <w:t xml:space="preserve"> 1995</w:t>
      </w:r>
      <w:r w:rsidRPr="00321F7A">
        <w:rPr>
          <w:rFonts w:ascii="Times New Roman" w:hAnsi="Times New Roman" w:cs="Times New Roman"/>
          <w:sz w:val="28"/>
          <w:szCs w:val="28"/>
          <w:lang w:val="ru-RU"/>
        </w:rPr>
        <w:t xml:space="preserve"> г. и продажи валютных резервов, включая кредиты МВФ, для стерилизации последствий рублевой кредитной эмиссии), основные действия в денежной сфере в эти годы были связаны именно с валютным регулированием. Но попытки властей силовыми методами исправить "неправильное" поведение белорусского рубля носили эпизодический характер.</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Они активизировались лишь к</w:t>
      </w:r>
      <w:r w:rsidRPr="00321F7A">
        <w:rPr>
          <w:rFonts w:ascii="Times New Roman" w:hAnsi="Times New Roman" w:cs="Times New Roman"/>
          <w:noProof/>
          <w:sz w:val="28"/>
          <w:szCs w:val="28"/>
          <w:lang w:val="ru-RU"/>
        </w:rPr>
        <w:t xml:space="preserve"> 1998-1999</w:t>
      </w:r>
      <w:r w:rsidRPr="00321F7A">
        <w:rPr>
          <w:rFonts w:ascii="Times New Roman" w:hAnsi="Times New Roman" w:cs="Times New Roman"/>
          <w:sz w:val="28"/>
          <w:szCs w:val="28"/>
          <w:lang w:val="ru-RU"/>
        </w:rPr>
        <w:t xml:space="preserve"> гг. Так, в марте</w:t>
      </w:r>
      <w:r w:rsidRPr="00321F7A">
        <w:rPr>
          <w:rFonts w:ascii="Times New Roman" w:hAnsi="Times New Roman" w:cs="Times New Roman"/>
          <w:noProof/>
          <w:sz w:val="28"/>
          <w:szCs w:val="28"/>
          <w:lang w:val="ru-RU"/>
        </w:rPr>
        <w:t xml:space="preserve"> 1998</w:t>
      </w:r>
      <w:r w:rsidRPr="00321F7A">
        <w:rPr>
          <w:rFonts w:ascii="Times New Roman" w:hAnsi="Times New Roman" w:cs="Times New Roman"/>
          <w:sz w:val="28"/>
          <w:szCs w:val="28"/>
          <w:lang w:val="ru-RU"/>
        </w:rPr>
        <w:t xml:space="preserve"> г„ после резкого падения обменного курса белорусского рубля на внешних валютных рынках, в частности </w:t>
      </w:r>
      <w:r w:rsidRPr="00321F7A">
        <w:rPr>
          <w:rFonts w:ascii="Times New Roman" w:hAnsi="Times New Roman" w:cs="Times New Roman"/>
          <w:noProof/>
          <w:sz w:val="28"/>
          <w:szCs w:val="28"/>
          <w:lang w:val="ru-RU"/>
        </w:rPr>
        <w:t>—</w:t>
      </w:r>
      <w:r w:rsidRPr="00321F7A">
        <w:rPr>
          <w:rFonts w:ascii="Times New Roman" w:hAnsi="Times New Roman" w:cs="Times New Roman"/>
          <w:sz w:val="28"/>
          <w:szCs w:val="28"/>
          <w:lang w:val="ru-RU"/>
        </w:rPr>
        <w:t xml:space="preserve"> на Московской валютной бирже, совместным Постановлением Совета министров и На</w:t>
      </w:r>
      <w:r w:rsidRPr="00321F7A">
        <w:rPr>
          <w:rFonts w:ascii="Times New Roman" w:hAnsi="Times New Roman" w:cs="Times New Roman"/>
          <w:sz w:val="28"/>
          <w:szCs w:val="28"/>
          <w:lang w:val="ru-RU"/>
        </w:rPr>
        <w:softHyphen/>
        <w:t>ционального банка</w:t>
      </w:r>
      <w:r w:rsidRPr="00321F7A">
        <w:rPr>
          <w:rFonts w:ascii="Times New Roman" w:hAnsi="Times New Roman" w:cs="Times New Roman"/>
          <w:noProof/>
          <w:sz w:val="28"/>
          <w:szCs w:val="28"/>
          <w:lang w:val="ru-RU"/>
        </w:rPr>
        <w:t xml:space="preserve"> № 437</w:t>
      </w:r>
      <w:r w:rsidRPr="00321F7A">
        <w:rPr>
          <w:rFonts w:ascii="Times New Roman" w:hAnsi="Times New Roman" w:cs="Times New Roman"/>
          <w:sz w:val="28"/>
          <w:szCs w:val="28"/>
          <w:lang w:val="ru-RU"/>
        </w:rPr>
        <w:t xml:space="preserve"> от</w:t>
      </w:r>
      <w:r w:rsidRPr="00321F7A">
        <w:rPr>
          <w:rFonts w:ascii="Times New Roman" w:hAnsi="Times New Roman" w:cs="Times New Roman"/>
          <w:noProof/>
          <w:sz w:val="28"/>
          <w:szCs w:val="28"/>
          <w:lang w:val="ru-RU"/>
        </w:rPr>
        <w:t xml:space="preserve"> 21,03.1998</w:t>
      </w:r>
      <w:r w:rsidRPr="00321F7A">
        <w:rPr>
          <w:rFonts w:ascii="Times New Roman" w:hAnsi="Times New Roman" w:cs="Times New Roman"/>
          <w:sz w:val="28"/>
          <w:szCs w:val="28"/>
          <w:lang w:val="ru-RU"/>
        </w:rPr>
        <w:t xml:space="preserve"> г. была принята программа неотложных мер по стабилизации валютного рынка, реализация которой привела к следующему:</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а) был выведен из внешнеэкономического платежного оборота белорусский рубль;</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б) прекратились его котировки Банком России:</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в) были введены трехкратные ставки обязательного резервирования по счетам "лоро" (деньги нерезидентов в белорусских банках в белорусских рублях);</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г) с сентября</w:t>
      </w:r>
      <w:r w:rsidRPr="00321F7A">
        <w:rPr>
          <w:rFonts w:ascii="Times New Roman" w:hAnsi="Times New Roman" w:cs="Times New Roman"/>
          <w:noProof/>
          <w:sz w:val="28"/>
          <w:szCs w:val="28"/>
          <w:lang w:val="ru-RU"/>
        </w:rPr>
        <w:t xml:space="preserve"> 1998</w:t>
      </w:r>
      <w:r w:rsidRPr="00321F7A">
        <w:rPr>
          <w:rFonts w:ascii="Times New Roman" w:hAnsi="Times New Roman" w:cs="Times New Roman"/>
          <w:sz w:val="28"/>
          <w:szCs w:val="28"/>
          <w:lang w:val="ru-RU"/>
        </w:rPr>
        <w:t xml:space="preserve"> г. в связи с финансовым кризисом в России был фактически закрыт внутренний межбанковский валютный рынок, а все операции по покупке-продаже валюты сосредоточены на валютной бирже;</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д) был резко расширен объем торговли за наличную валюту во внутренней тор</w:t>
      </w:r>
      <w:r w:rsidRPr="00321F7A">
        <w:rPr>
          <w:rFonts w:ascii="Times New Roman" w:hAnsi="Times New Roman" w:cs="Times New Roman"/>
          <w:sz w:val="28"/>
          <w:szCs w:val="28"/>
          <w:lang w:val="ru-RU"/>
        </w:rPr>
        <w:softHyphen/>
        <w:t>говой сети</w:t>
      </w:r>
      <w:r w:rsidRPr="00321F7A">
        <w:rPr>
          <w:rFonts w:ascii="Times New Roman" w:hAnsi="Times New Roman" w:cs="Times New Roman"/>
          <w:noProof/>
          <w:sz w:val="28"/>
          <w:szCs w:val="28"/>
          <w:lang w:val="ru-RU"/>
        </w:rPr>
        <w:t>.</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Тем не менее это не дало, да и не могло дать никаких положительных результатов. Отрицательный торговый баланс за</w:t>
      </w:r>
      <w:r w:rsidRPr="00321F7A">
        <w:rPr>
          <w:rFonts w:ascii="Times New Roman" w:hAnsi="Times New Roman" w:cs="Times New Roman"/>
          <w:noProof/>
          <w:sz w:val="28"/>
          <w:szCs w:val="28"/>
          <w:lang w:val="ru-RU"/>
        </w:rPr>
        <w:t xml:space="preserve"> 1998</w:t>
      </w:r>
      <w:r w:rsidRPr="00321F7A">
        <w:rPr>
          <w:rFonts w:ascii="Times New Roman" w:hAnsi="Times New Roman" w:cs="Times New Roman"/>
          <w:sz w:val="28"/>
          <w:szCs w:val="28"/>
          <w:lang w:val="ru-RU"/>
        </w:rPr>
        <w:t xml:space="preserve"> г. достиг</w:t>
      </w:r>
      <w:r w:rsidRPr="00321F7A">
        <w:rPr>
          <w:rFonts w:ascii="Times New Roman" w:hAnsi="Times New Roman" w:cs="Times New Roman"/>
          <w:noProof/>
          <w:sz w:val="28"/>
          <w:szCs w:val="28"/>
          <w:lang w:val="ru-RU"/>
        </w:rPr>
        <w:t xml:space="preserve"> 1,5</w:t>
      </w:r>
      <w:r w:rsidRPr="00321F7A">
        <w:rPr>
          <w:rFonts w:ascii="Times New Roman" w:hAnsi="Times New Roman" w:cs="Times New Roman"/>
          <w:sz w:val="28"/>
          <w:szCs w:val="28"/>
          <w:lang w:val="ru-RU"/>
        </w:rPr>
        <w:t xml:space="preserve"> млрд. </w:t>
      </w:r>
      <w:r w:rsidR="005E2052">
        <w:rPr>
          <w:rFonts w:ascii="Times New Roman" w:hAnsi="Times New Roman" w:cs="Times New Roman"/>
          <w:sz w:val="28"/>
          <w:szCs w:val="28"/>
          <w:lang w:val="ru-RU"/>
        </w:rPr>
        <w:t>долларов США</w:t>
      </w:r>
      <w:r w:rsidRPr="00321F7A">
        <w:rPr>
          <w:rFonts w:ascii="Times New Roman" w:hAnsi="Times New Roman" w:cs="Times New Roman"/>
          <w:sz w:val="28"/>
          <w:szCs w:val="28"/>
          <w:lang w:val="ru-RU"/>
        </w:rPr>
        <w:t>, чистые валютные резервы Национального банка упали к концу года до</w:t>
      </w:r>
      <w:r w:rsidRPr="00321F7A">
        <w:rPr>
          <w:rFonts w:ascii="Times New Roman" w:hAnsi="Times New Roman" w:cs="Times New Roman"/>
          <w:noProof/>
          <w:sz w:val="28"/>
          <w:szCs w:val="28"/>
          <w:lang w:val="ru-RU"/>
        </w:rPr>
        <w:t xml:space="preserve"> 17</w:t>
      </w:r>
      <w:r w:rsidRPr="00321F7A">
        <w:rPr>
          <w:rFonts w:ascii="Times New Roman" w:hAnsi="Times New Roman" w:cs="Times New Roman"/>
          <w:sz w:val="28"/>
          <w:szCs w:val="28"/>
          <w:lang w:val="ru-RU"/>
        </w:rPr>
        <w:t xml:space="preserve"> млн. </w:t>
      </w:r>
      <w:r w:rsidR="005E2052">
        <w:rPr>
          <w:rFonts w:ascii="Times New Roman" w:hAnsi="Times New Roman" w:cs="Times New Roman"/>
          <w:sz w:val="28"/>
          <w:szCs w:val="28"/>
          <w:lang w:val="ru-RU"/>
        </w:rPr>
        <w:t>долларов США</w:t>
      </w:r>
      <w:r w:rsidRPr="00321F7A">
        <w:rPr>
          <w:rFonts w:ascii="Times New Roman" w:hAnsi="Times New Roman" w:cs="Times New Roman"/>
          <w:sz w:val="28"/>
          <w:szCs w:val="28"/>
          <w:lang w:val="ru-RU"/>
        </w:rPr>
        <w:t>.</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В том же</w:t>
      </w:r>
      <w:r w:rsidRPr="00321F7A">
        <w:rPr>
          <w:rFonts w:ascii="Times New Roman" w:hAnsi="Times New Roman" w:cs="Times New Roman"/>
          <w:noProof/>
          <w:sz w:val="28"/>
          <w:szCs w:val="28"/>
          <w:lang w:val="ru-RU"/>
        </w:rPr>
        <w:t xml:space="preserve"> 1998</w:t>
      </w:r>
      <w:r w:rsidRPr="00321F7A">
        <w:rPr>
          <w:rFonts w:ascii="Times New Roman" w:hAnsi="Times New Roman" w:cs="Times New Roman"/>
          <w:sz w:val="28"/>
          <w:szCs w:val="28"/>
          <w:lang w:val="ru-RU"/>
        </w:rPr>
        <w:t xml:space="preserve"> г. окончательно оформилась множественность обменных курсов на внутреннем валютном рынке, наиболее значительными и часто применяемыми из которых были: официальный курс, безналичный внебиржевой (рыночный), наличный в обменных пунктах, наличный на "теневом рынке", </w:t>
      </w:r>
      <w:r w:rsidR="005E2052">
        <w:rPr>
          <w:rFonts w:ascii="Times New Roman" w:hAnsi="Times New Roman" w:cs="Times New Roman"/>
          <w:sz w:val="28"/>
          <w:szCs w:val="28"/>
          <w:lang w:val="ru-RU"/>
        </w:rPr>
        <w:t xml:space="preserve"> </w:t>
      </w:r>
      <w:r w:rsidRPr="00321F7A">
        <w:rPr>
          <w:rFonts w:ascii="Times New Roman" w:hAnsi="Times New Roman" w:cs="Times New Roman"/>
          <w:sz w:val="28"/>
          <w:szCs w:val="28"/>
          <w:lang w:val="ru-RU"/>
        </w:rPr>
        <w:t>нерезидентский (по котировкам-иностранных банков, в том числе Банка России во второй половине</w:t>
      </w:r>
      <w:r w:rsidRPr="00321F7A">
        <w:rPr>
          <w:rFonts w:ascii="Times New Roman" w:hAnsi="Times New Roman" w:cs="Times New Roman"/>
          <w:noProof/>
          <w:sz w:val="28"/>
          <w:szCs w:val="28"/>
          <w:lang w:val="ru-RU"/>
        </w:rPr>
        <w:t xml:space="preserve"> 1999</w:t>
      </w:r>
      <w:r w:rsidRPr="00321F7A">
        <w:rPr>
          <w:rFonts w:ascii="Times New Roman" w:hAnsi="Times New Roman" w:cs="Times New Roman"/>
          <w:sz w:val="28"/>
          <w:szCs w:val="28"/>
          <w:lang w:val="ru-RU"/>
        </w:rPr>
        <w:t xml:space="preserve"> г.), а также курс, устанавливаемый Национальным банком на дополнительной сессии валютной биржи (периодически)</w:t>
      </w:r>
      <w:r w:rsidRPr="00321F7A">
        <w:rPr>
          <w:rFonts w:ascii="Times New Roman" w:hAnsi="Times New Roman" w:cs="Times New Roman"/>
          <w:noProof/>
          <w:sz w:val="28"/>
          <w:szCs w:val="28"/>
          <w:lang w:val="ru-RU"/>
        </w:rPr>
        <w:t>.</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Следует отметить, что в конце</w:t>
      </w:r>
      <w:r w:rsidRPr="00321F7A">
        <w:rPr>
          <w:rFonts w:ascii="Times New Roman" w:hAnsi="Times New Roman" w:cs="Times New Roman"/>
          <w:noProof/>
          <w:sz w:val="28"/>
          <w:szCs w:val="28"/>
          <w:lang w:val="ru-RU"/>
        </w:rPr>
        <w:t xml:space="preserve"> 1998</w:t>
      </w:r>
      <w:r w:rsidRPr="00321F7A">
        <w:rPr>
          <w:rFonts w:ascii="Times New Roman" w:hAnsi="Times New Roman" w:cs="Times New Roman"/>
          <w:sz w:val="28"/>
          <w:szCs w:val="28"/>
          <w:lang w:val="ru-RU"/>
        </w:rPr>
        <w:t xml:space="preserve"> г. была предпринята еще одна попытка ад</w:t>
      </w:r>
      <w:r w:rsidRPr="00321F7A">
        <w:rPr>
          <w:rFonts w:ascii="Times New Roman" w:hAnsi="Times New Roman" w:cs="Times New Roman"/>
          <w:sz w:val="28"/>
          <w:szCs w:val="28"/>
          <w:lang w:val="ru-RU"/>
        </w:rPr>
        <w:softHyphen/>
        <w:t>министративной либерализации валютного рынка с целью создания благоприятного имиджа в глазах представителей МВФ. В частности, был более чем в</w:t>
      </w:r>
      <w:r w:rsidRPr="00321F7A">
        <w:rPr>
          <w:rFonts w:ascii="Times New Roman" w:hAnsi="Times New Roman" w:cs="Times New Roman"/>
          <w:noProof/>
          <w:sz w:val="28"/>
          <w:szCs w:val="28"/>
          <w:lang w:val="ru-RU"/>
        </w:rPr>
        <w:t xml:space="preserve"> 2</w:t>
      </w:r>
      <w:r w:rsidRPr="00321F7A">
        <w:rPr>
          <w:rFonts w:ascii="Times New Roman" w:hAnsi="Times New Roman" w:cs="Times New Roman"/>
          <w:sz w:val="28"/>
          <w:szCs w:val="28"/>
          <w:lang w:val="ru-RU"/>
        </w:rPr>
        <w:t xml:space="preserve"> раза девальвирован белорусский рубль и восстановлен внебиржевой рынок.</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 xml:space="preserve">Но в это же время получила распространение и практика "телефонного права", когда одновременно с разрешением внебиржевых операций </w:t>
      </w:r>
      <w:r w:rsidRPr="00321F7A">
        <w:rPr>
          <w:rFonts w:ascii="Times New Roman" w:hAnsi="Times New Roman" w:cs="Times New Roman"/>
          <w:sz w:val="28"/>
          <w:szCs w:val="28"/>
          <w:lang w:val="ru-RU"/>
        </w:rPr>
        <w:lastRenderedPageBreak/>
        <w:t xml:space="preserve">руководители коммерческих банков приглашались в Национальный банк и им объявлялось, что и как делать на самом деле. К этому же времени относится и начало практики принудительного, по разнарядкам, кредитования коммерческими банками различных госпрограмм, особенно в </w:t>
      </w:r>
      <w:r w:rsidR="00E0379E">
        <w:rPr>
          <w:rFonts w:ascii="Times New Roman" w:hAnsi="Times New Roman" w:cs="Times New Roman"/>
          <w:sz w:val="28"/>
          <w:szCs w:val="28"/>
          <w:lang w:val="ru-RU"/>
        </w:rPr>
        <w:t>агропромышленном комплексе</w:t>
      </w:r>
      <w:r w:rsidRPr="00321F7A">
        <w:rPr>
          <w:rFonts w:ascii="Times New Roman" w:hAnsi="Times New Roman" w:cs="Times New Roman"/>
          <w:sz w:val="28"/>
          <w:szCs w:val="28"/>
          <w:lang w:val="ru-RU"/>
        </w:rPr>
        <w:t>. А с сентября по декабрь</w:t>
      </w:r>
      <w:r w:rsidRPr="00321F7A">
        <w:rPr>
          <w:rFonts w:ascii="Times New Roman" w:hAnsi="Times New Roman" w:cs="Times New Roman"/>
          <w:noProof/>
          <w:sz w:val="28"/>
          <w:szCs w:val="28"/>
          <w:lang w:val="ru-RU"/>
        </w:rPr>
        <w:t xml:space="preserve"> 1999</w:t>
      </w:r>
      <w:r w:rsidRPr="00321F7A">
        <w:rPr>
          <w:rFonts w:ascii="Times New Roman" w:hAnsi="Times New Roman" w:cs="Times New Roman"/>
          <w:sz w:val="28"/>
          <w:szCs w:val="28"/>
          <w:lang w:val="ru-RU"/>
        </w:rPr>
        <w:t xml:space="preserve"> г. внебиржевой рынок был опять закрыт</w:t>
      </w:r>
      <w:r w:rsidRPr="00321F7A">
        <w:rPr>
          <w:rFonts w:ascii="Times New Roman" w:hAnsi="Times New Roman" w:cs="Times New Roman"/>
          <w:noProof/>
          <w:sz w:val="28"/>
          <w:szCs w:val="28"/>
          <w:lang w:val="ru-RU"/>
        </w:rPr>
        <w:t>.</w:t>
      </w:r>
    </w:p>
    <w:p w:rsidR="00321F7A" w:rsidRPr="00E0379E"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Результат воплощения идеи "рациональной экспансионистской" денежно-кре</w:t>
      </w:r>
      <w:r w:rsidRPr="00321F7A">
        <w:rPr>
          <w:rFonts w:ascii="Times New Roman" w:hAnsi="Times New Roman" w:cs="Times New Roman"/>
          <w:sz w:val="28"/>
          <w:szCs w:val="28"/>
          <w:lang w:val="ru-RU"/>
        </w:rPr>
        <w:softHyphen/>
        <w:t>дитной политики, принятой во второй половине</w:t>
      </w:r>
      <w:r w:rsidRPr="00321F7A">
        <w:rPr>
          <w:rFonts w:ascii="Times New Roman" w:hAnsi="Times New Roman" w:cs="Times New Roman"/>
          <w:noProof/>
          <w:sz w:val="28"/>
          <w:szCs w:val="28"/>
          <w:lang w:val="ru-RU"/>
        </w:rPr>
        <w:t xml:space="preserve"> 1996</w:t>
      </w:r>
      <w:r w:rsidRPr="00321F7A">
        <w:rPr>
          <w:rFonts w:ascii="Times New Roman" w:hAnsi="Times New Roman" w:cs="Times New Roman"/>
          <w:sz w:val="28"/>
          <w:szCs w:val="28"/>
          <w:lang w:val="ru-RU"/>
        </w:rPr>
        <w:t xml:space="preserve"> г. в рамках Программы социально-экономического развития Республики Беларусь на</w:t>
      </w:r>
      <w:r w:rsidRPr="00321F7A">
        <w:rPr>
          <w:rFonts w:ascii="Times New Roman" w:hAnsi="Times New Roman" w:cs="Times New Roman"/>
          <w:noProof/>
          <w:sz w:val="28"/>
          <w:szCs w:val="28"/>
          <w:lang w:val="ru-RU"/>
        </w:rPr>
        <w:t xml:space="preserve"> 1996-2000</w:t>
      </w:r>
      <w:r w:rsidRPr="00321F7A">
        <w:rPr>
          <w:rFonts w:ascii="Times New Roman" w:hAnsi="Times New Roman" w:cs="Times New Roman"/>
          <w:sz w:val="28"/>
          <w:szCs w:val="28"/>
          <w:lang w:val="ru-RU"/>
        </w:rPr>
        <w:t xml:space="preserve"> годы и направленной на стимулирование экономического роста, в полной мере проявился в</w:t>
      </w:r>
      <w:r w:rsidRPr="00321F7A">
        <w:rPr>
          <w:rFonts w:ascii="Times New Roman" w:hAnsi="Times New Roman" w:cs="Times New Roman"/>
          <w:noProof/>
          <w:sz w:val="28"/>
          <w:szCs w:val="28"/>
          <w:lang w:val="ru-RU"/>
        </w:rPr>
        <w:t xml:space="preserve"> 1997-1999</w:t>
      </w:r>
      <w:r w:rsidRPr="00321F7A">
        <w:rPr>
          <w:rFonts w:ascii="Times New Roman" w:hAnsi="Times New Roman" w:cs="Times New Roman"/>
          <w:sz w:val="28"/>
          <w:szCs w:val="28"/>
          <w:lang w:val="ru-RU"/>
        </w:rPr>
        <w:t xml:space="preserve"> гг. Показатель экономического роста (ВВП), подстегнутый искусственным повышением платежеспособного роста предприятий, достигнув максимума в</w:t>
      </w:r>
      <w:r w:rsidRPr="00321F7A">
        <w:rPr>
          <w:rFonts w:ascii="Times New Roman" w:hAnsi="Times New Roman" w:cs="Times New Roman"/>
          <w:noProof/>
          <w:sz w:val="28"/>
          <w:szCs w:val="28"/>
          <w:lang w:val="ru-RU"/>
        </w:rPr>
        <w:t xml:space="preserve"> 1997</w:t>
      </w:r>
      <w:r w:rsidRPr="00321F7A">
        <w:rPr>
          <w:rFonts w:ascii="Times New Roman" w:hAnsi="Times New Roman" w:cs="Times New Roman"/>
          <w:sz w:val="28"/>
          <w:szCs w:val="28"/>
          <w:lang w:val="ru-RU"/>
        </w:rPr>
        <w:t xml:space="preserve"> г.</w:t>
      </w:r>
      <w:r w:rsidRPr="00321F7A">
        <w:rPr>
          <w:rFonts w:ascii="Times New Roman" w:hAnsi="Times New Roman" w:cs="Times New Roman"/>
          <w:noProof/>
          <w:sz w:val="28"/>
          <w:szCs w:val="28"/>
          <w:lang w:val="ru-RU"/>
        </w:rPr>
        <w:t xml:space="preserve"> (11%),</w:t>
      </w:r>
      <w:r w:rsidRPr="00321F7A">
        <w:rPr>
          <w:rFonts w:ascii="Times New Roman" w:hAnsi="Times New Roman" w:cs="Times New Roman"/>
          <w:sz w:val="28"/>
          <w:szCs w:val="28"/>
          <w:lang w:val="ru-RU"/>
        </w:rPr>
        <w:t xml:space="preserve"> в последующем начал постепенно снижаться</w:t>
      </w:r>
      <w:r w:rsidRPr="00321F7A">
        <w:rPr>
          <w:rFonts w:ascii="Times New Roman" w:hAnsi="Times New Roman" w:cs="Times New Roman"/>
          <w:noProof/>
          <w:sz w:val="28"/>
          <w:szCs w:val="28"/>
          <w:lang w:val="ru-RU"/>
        </w:rPr>
        <w:t xml:space="preserve"> —</w:t>
      </w:r>
      <w:r w:rsidRPr="00321F7A">
        <w:rPr>
          <w:rFonts w:ascii="Times New Roman" w:hAnsi="Times New Roman" w:cs="Times New Roman"/>
          <w:sz w:val="28"/>
          <w:szCs w:val="28"/>
          <w:lang w:val="ru-RU"/>
        </w:rPr>
        <w:t xml:space="preserve"> до 3% за</w:t>
      </w:r>
      <w:r w:rsidRPr="00321F7A">
        <w:rPr>
          <w:rFonts w:ascii="Times New Roman" w:hAnsi="Times New Roman" w:cs="Times New Roman"/>
          <w:noProof/>
          <w:sz w:val="28"/>
          <w:szCs w:val="28"/>
          <w:lang w:val="ru-RU"/>
        </w:rPr>
        <w:t xml:space="preserve"> 1999</w:t>
      </w:r>
      <w:r w:rsidRPr="00321F7A">
        <w:rPr>
          <w:rFonts w:ascii="Times New Roman" w:hAnsi="Times New Roman" w:cs="Times New Roman"/>
          <w:sz w:val="28"/>
          <w:szCs w:val="28"/>
          <w:lang w:val="ru-RU"/>
        </w:rPr>
        <w:t xml:space="preserve"> г.</w:t>
      </w:r>
      <w:r w:rsidR="00E0379E">
        <w:rPr>
          <w:rFonts w:ascii="Times New Roman" w:hAnsi="Times New Roman" w:cs="Times New Roman"/>
          <w:sz w:val="28"/>
          <w:szCs w:val="28"/>
          <w:lang w:val="ru-RU"/>
        </w:rPr>
        <w:t xml:space="preserve"> </w:t>
      </w:r>
      <w:r w:rsidR="00E0379E" w:rsidRPr="00E0379E">
        <w:rPr>
          <w:rFonts w:ascii="Times New Roman" w:hAnsi="Times New Roman" w:cs="Times New Roman"/>
          <w:sz w:val="28"/>
          <w:szCs w:val="28"/>
          <w:lang w:val="ru-RU"/>
        </w:rPr>
        <w:t xml:space="preserve">[8, </w:t>
      </w:r>
      <w:r w:rsidR="00E0379E">
        <w:rPr>
          <w:rFonts w:ascii="Times New Roman" w:hAnsi="Times New Roman" w:cs="Times New Roman"/>
          <w:sz w:val="28"/>
          <w:szCs w:val="28"/>
        </w:rPr>
        <w:t>c</w:t>
      </w:r>
      <w:r w:rsidR="00E0379E" w:rsidRPr="00E0379E">
        <w:rPr>
          <w:rFonts w:ascii="Times New Roman" w:hAnsi="Times New Roman" w:cs="Times New Roman"/>
          <w:sz w:val="28"/>
          <w:szCs w:val="28"/>
          <w:lang w:val="ru-RU"/>
        </w:rPr>
        <w:t>. 21].</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В отместку за столь примитивное решение задачи экономического подъема темп увеличения рублевой денежной массы в экономике начал расти, потянув за собой потребительские цены. Причем за счет способности текущей инфляции проецироваться на будущее, в том числе через инфляционные ожидания предприятий и населения; в</w:t>
      </w:r>
      <w:r w:rsidRPr="00321F7A">
        <w:rPr>
          <w:rFonts w:ascii="Times New Roman" w:hAnsi="Times New Roman" w:cs="Times New Roman"/>
          <w:noProof/>
          <w:sz w:val="28"/>
          <w:szCs w:val="28"/>
          <w:lang w:val="ru-RU"/>
        </w:rPr>
        <w:t xml:space="preserve"> 1998, </w:t>
      </w:r>
      <w:r w:rsidRPr="00321F7A">
        <w:rPr>
          <w:rFonts w:ascii="Times New Roman" w:hAnsi="Times New Roman" w:cs="Times New Roman"/>
          <w:sz w:val="28"/>
          <w:szCs w:val="28"/>
          <w:lang w:val="ru-RU"/>
        </w:rPr>
        <w:t>1999гг. индекс ее прироста превысил аналогичный показатель роста РДМ. Одновременно, после кратковременного замедления падения обменного курса белорусского рубля в</w:t>
      </w:r>
      <w:r w:rsidRPr="00321F7A">
        <w:rPr>
          <w:rFonts w:ascii="Times New Roman" w:hAnsi="Times New Roman" w:cs="Times New Roman"/>
          <w:noProof/>
          <w:sz w:val="28"/>
          <w:szCs w:val="28"/>
          <w:lang w:val="ru-RU"/>
        </w:rPr>
        <w:t xml:space="preserve"> 1996 </w:t>
      </w:r>
      <w:r w:rsidRPr="00321F7A">
        <w:rPr>
          <w:rFonts w:ascii="Times New Roman" w:hAnsi="Times New Roman" w:cs="Times New Roman"/>
          <w:sz w:val="28"/>
          <w:szCs w:val="28"/>
          <w:lang w:val="ru-RU"/>
        </w:rPr>
        <w:t>г., темпы его обесценения в</w:t>
      </w:r>
      <w:r w:rsidRPr="00321F7A">
        <w:rPr>
          <w:rFonts w:ascii="Times New Roman" w:hAnsi="Times New Roman" w:cs="Times New Roman"/>
          <w:noProof/>
          <w:sz w:val="28"/>
          <w:szCs w:val="28"/>
          <w:lang w:val="ru-RU"/>
        </w:rPr>
        <w:t xml:space="preserve"> 1998</w:t>
      </w:r>
      <w:r w:rsidRPr="00321F7A">
        <w:rPr>
          <w:rFonts w:ascii="Times New Roman" w:hAnsi="Times New Roman" w:cs="Times New Roman"/>
          <w:sz w:val="28"/>
          <w:szCs w:val="28"/>
          <w:lang w:val="ru-RU"/>
        </w:rPr>
        <w:t xml:space="preserve"> г. оказались выше темпа инфляции и темпа прироста кредитной эмиссии Национального банка. Сохранились они высокими и в</w:t>
      </w:r>
      <w:r w:rsidRPr="00321F7A">
        <w:rPr>
          <w:rFonts w:ascii="Times New Roman" w:hAnsi="Times New Roman" w:cs="Times New Roman"/>
          <w:noProof/>
          <w:sz w:val="28"/>
          <w:szCs w:val="28"/>
          <w:lang w:val="ru-RU"/>
        </w:rPr>
        <w:t xml:space="preserve"> 1999</w:t>
      </w:r>
      <w:r w:rsidRPr="00321F7A">
        <w:rPr>
          <w:rFonts w:ascii="Times New Roman" w:hAnsi="Times New Roman" w:cs="Times New Roman"/>
          <w:sz w:val="28"/>
          <w:szCs w:val="28"/>
          <w:lang w:val="ru-RU"/>
        </w:rPr>
        <w:t xml:space="preserve"> г.</w:t>
      </w:r>
      <w:r w:rsidR="00E0379E">
        <w:rPr>
          <w:rFonts w:ascii="Times New Roman" w:hAnsi="Times New Roman" w:cs="Times New Roman"/>
          <w:noProof/>
          <w:sz w:val="28"/>
          <w:szCs w:val="28"/>
          <w:lang w:val="ru-RU"/>
        </w:rPr>
        <w:t xml:space="preserve"> </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В значительной мере это было обусловлено тем, что белорусский рубль в первые годы "нового типа реформ" активно использовался во внешнеэкономическом платежном обороте с ближайшими соседями и первым "почувствовал" свою относительную избыточность. Инфляция, как уже отмечалось, реагировала с более продолжительным временным лагом. Кроме того, система государственного регулирования цен позволяла их искусственно ограничивать в ущерб рентабельности. Характерно также и то, что по мере истощения валютных резервов Национального банка падала и его способность нейтрализовать инфляционный и девальвационный эффект от собственной кредитной эмиссии. И если в</w:t>
      </w:r>
      <w:r w:rsidRPr="00321F7A">
        <w:rPr>
          <w:rFonts w:ascii="Times New Roman" w:hAnsi="Times New Roman" w:cs="Times New Roman"/>
          <w:noProof/>
          <w:sz w:val="28"/>
          <w:szCs w:val="28"/>
          <w:lang w:val="ru-RU"/>
        </w:rPr>
        <w:t xml:space="preserve"> 1996-1997</w:t>
      </w:r>
      <w:r w:rsidRPr="00321F7A">
        <w:rPr>
          <w:rFonts w:ascii="Times New Roman" w:hAnsi="Times New Roman" w:cs="Times New Roman"/>
          <w:sz w:val="28"/>
          <w:szCs w:val="28"/>
          <w:lang w:val="ru-RU"/>
        </w:rPr>
        <w:t xml:space="preserve"> гг. темп ее прироста был выше темпов инфляции и девальвации, то в</w:t>
      </w:r>
      <w:r w:rsidRPr="00321F7A">
        <w:rPr>
          <w:rFonts w:ascii="Times New Roman" w:hAnsi="Times New Roman" w:cs="Times New Roman"/>
          <w:noProof/>
          <w:sz w:val="28"/>
          <w:szCs w:val="28"/>
          <w:lang w:val="ru-RU"/>
        </w:rPr>
        <w:t xml:space="preserve"> 1998-1999</w:t>
      </w:r>
      <w:r w:rsidRPr="00321F7A">
        <w:rPr>
          <w:rFonts w:ascii="Times New Roman" w:hAnsi="Times New Roman" w:cs="Times New Roman"/>
          <w:sz w:val="28"/>
          <w:szCs w:val="28"/>
          <w:lang w:val="ru-RU"/>
        </w:rPr>
        <w:t xml:space="preserve"> гг. ситуация изменилась на противоположную.</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Эта тенденция (опережающее падение обменного курса белорусского рубля и его инфляционное обесценение) имела своим прямым следствием ускорение "бегства от рубля" как от низкоэффективного финансового инструмента, не обеспечивающего реальной доходности.</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С</w:t>
      </w:r>
      <w:r w:rsidRPr="00321F7A">
        <w:rPr>
          <w:rFonts w:ascii="Times New Roman" w:hAnsi="Times New Roman" w:cs="Times New Roman"/>
          <w:noProof/>
          <w:sz w:val="28"/>
          <w:szCs w:val="28"/>
          <w:lang w:val="ru-RU"/>
        </w:rPr>
        <w:t xml:space="preserve"> 1997</w:t>
      </w:r>
      <w:r w:rsidRPr="00321F7A">
        <w:rPr>
          <w:rFonts w:ascii="Times New Roman" w:hAnsi="Times New Roman" w:cs="Times New Roman"/>
          <w:sz w:val="28"/>
          <w:szCs w:val="28"/>
          <w:lang w:val="ru-RU"/>
        </w:rPr>
        <w:t xml:space="preserve"> г. ставки процента по рублевым финансовым инструментам стали вновь отрицательными (то есть ниже уровня инфляции), изначально задаваемые ставкой рефинансирования Национального банка,   и обесценивали средства белорусских предприятий и населения быстрее, </w:t>
      </w:r>
      <w:r w:rsidRPr="00321F7A">
        <w:rPr>
          <w:rFonts w:ascii="Times New Roman" w:hAnsi="Times New Roman" w:cs="Times New Roman"/>
          <w:sz w:val="28"/>
          <w:szCs w:val="28"/>
          <w:lang w:val="ru-RU"/>
        </w:rPr>
        <w:lastRenderedPageBreak/>
        <w:t xml:space="preserve">нежели последние увеличивались в номинальном выражении. В результате после бурного роста объема денежных сбережений, размещенных в </w:t>
      </w:r>
      <w:r w:rsidR="005E2052">
        <w:rPr>
          <w:rFonts w:ascii="Times New Roman" w:hAnsi="Times New Roman" w:cs="Times New Roman"/>
          <w:sz w:val="28"/>
          <w:szCs w:val="28"/>
          <w:lang w:val="ru-RU"/>
        </w:rPr>
        <w:t>белорусских банках и в форме государственных краткосрочных облигаций (ГКО)</w:t>
      </w:r>
      <w:r w:rsidRPr="00321F7A">
        <w:rPr>
          <w:rFonts w:ascii="Times New Roman" w:hAnsi="Times New Roman" w:cs="Times New Roman"/>
          <w:sz w:val="28"/>
          <w:szCs w:val="28"/>
          <w:lang w:val="ru-RU"/>
        </w:rPr>
        <w:t xml:space="preserve"> в период относительно стабильного рубля</w:t>
      </w:r>
      <w:r w:rsidRPr="00321F7A">
        <w:rPr>
          <w:rFonts w:ascii="Times New Roman" w:hAnsi="Times New Roman" w:cs="Times New Roman"/>
          <w:noProof/>
          <w:sz w:val="28"/>
          <w:szCs w:val="28"/>
          <w:lang w:val="ru-RU"/>
        </w:rPr>
        <w:t xml:space="preserve"> (1995-1996</w:t>
      </w:r>
      <w:r w:rsidRPr="00321F7A">
        <w:rPr>
          <w:rFonts w:ascii="Times New Roman" w:hAnsi="Times New Roman" w:cs="Times New Roman"/>
          <w:sz w:val="28"/>
          <w:szCs w:val="28"/>
          <w:lang w:val="ru-RU"/>
        </w:rPr>
        <w:t xml:space="preserve"> гг.) и низкой инфляции</w:t>
      </w:r>
      <w:r w:rsidRPr="00321F7A">
        <w:rPr>
          <w:rFonts w:ascii="Times New Roman" w:hAnsi="Times New Roman" w:cs="Times New Roman"/>
          <w:noProof/>
          <w:sz w:val="28"/>
          <w:szCs w:val="28"/>
          <w:lang w:val="ru-RU"/>
        </w:rPr>
        <w:t xml:space="preserve"> (1996-1997</w:t>
      </w:r>
      <w:r w:rsidRPr="00321F7A">
        <w:rPr>
          <w:rFonts w:ascii="Times New Roman" w:hAnsi="Times New Roman" w:cs="Times New Roman"/>
          <w:sz w:val="28"/>
          <w:szCs w:val="28"/>
          <w:lang w:val="ru-RU"/>
        </w:rPr>
        <w:t xml:space="preserve"> гг.), в</w:t>
      </w:r>
      <w:r w:rsidRPr="00321F7A">
        <w:rPr>
          <w:rFonts w:ascii="Times New Roman" w:hAnsi="Times New Roman" w:cs="Times New Roman"/>
          <w:noProof/>
          <w:sz w:val="28"/>
          <w:szCs w:val="28"/>
          <w:lang w:val="ru-RU"/>
        </w:rPr>
        <w:t xml:space="preserve"> 1998-1999</w:t>
      </w:r>
      <w:r w:rsidRPr="00321F7A">
        <w:rPr>
          <w:rFonts w:ascii="Times New Roman" w:hAnsi="Times New Roman" w:cs="Times New Roman"/>
          <w:sz w:val="28"/>
          <w:szCs w:val="28"/>
          <w:lang w:val="ru-RU"/>
        </w:rPr>
        <w:t xml:space="preserve"> гг. этот объем даже по срочным депозитам номинально рос только за счет начисленных процентов</w:t>
      </w:r>
      <w:r w:rsidR="00E0379E">
        <w:rPr>
          <w:rFonts w:ascii="Times New Roman" w:hAnsi="Times New Roman" w:cs="Times New Roman"/>
          <w:noProof/>
          <w:sz w:val="28"/>
          <w:szCs w:val="28"/>
          <w:lang w:val="ru-RU"/>
        </w:rPr>
        <w:t xml:space="preserve"> </w:t>
      </w:r>
      <w:r w:rsidR="00E0379E" w:rsidRPr="00E0379E">
        <w:rPr>
          <w:rFonts w:ascii="Times New Roman" w:hAnsi="Times New Roman" w:cs="Times New Roman"/>
          <w:noProof/>
          <w:sz w:val="28"/>
          <w:szCs w:val="28"/>
          <w:lang w:val="ru-RU"/>
        </w:rPr>
        <w:t>[</w:t>
      </w:r>
      <w:r w:rsidR="00E0379E">
        <w:rPr>
          <w:rFonts w:ascii="Times New Roman" w:hAnsi="Times New Roman" w:cs="Times New Roman"/>
          <w:noProof/>
          <w:sz w:val="28"/>
          <w:szCs w:val="28"/>
          <w:lang w:val="ru-RU"/>
        </w:rPr>
        <w:t>9, с. 32</w:t>
      </w:r>
      <w:r w:rsidRPr="00321F7A">
        <w:rPr>
          <w:rFonts w:ascii="Times New Roman" w:hAnsi="Times New Roman" w:cs="Times New Roman"/>
          <w:noProof/>
          <w:sz w:val="28"/>
          <w:szCs w:val="28"/>
          <w:lang w:val="ru-RU"/>
        </w:rPr>
        <w:t>].</w:t>
      </w:r>
    </w:p>
    <w:p w:rsidR="00321F7A" w:rsidRPr="00321F7A" w:rsidRDefault="00321F7A" w:rsidP="00321F7A">
      <w:pPr>
        <w:ind w:firstLine="709"/>
        <w:jc w:val="both"/>
        <w:rPr>
          <w:rFonts w:ascii="Times New Roman" w:hAnsi="Times New Roman" w:cs="Times New Roman"/>
          <w:sz w:val="28"/>
          <w:szCs w:val="28"/>
          <w:lang w:val="ru-RU"/>
        </w:rPr>
      </w:pPr>
      <w:r w:rsidRPr="00321F7A">
        <w:rPr>
          <w:rFonts w:ascii="Times New Roman" w:hAnsi="Times New Roman" w:cs="Times New Roman"/>
          <w:sz w:val="28"/>
          <w:szCs w:val="28"/>
          <w:lang w:val="ru-RU"/>
        </w:rPr>
        <w:t>Коммерческие банки и их клиенты, оказавшись "переполненными" эмиссионными деньгами, увеличивали в эти годы свои вложения в ГКО, прежде всего по причине безальтернативности белорусского финансового рынка. А к</w:t>
      </w:r>
      <w:r w:rsidRPr="00321F7A">
        <w:rPr>
          <w:rFonts w:ascii="Times New Roman" w:hAnsi="Times New Roman" w:cs="Times New Roman"/>
          <w:noProof/>
          <w:sz w:val="28"/>
          <w:szCs w:val="28"/>
          <w:lang w:val="ru-RU"/>
        </w:rPr>
        <w:t xml:space="preserve"> 1999</w:t>
      </w:r>
      <w:r w:rsidRPr="00321F7A">
        <w:rPr>
          <w:rFonts w:ascii="Times New Roman" w:hAnsi="Times New Roman" w:cs="Times New Roman"/>
          <w:sz w:val="28"/>
          <w:szCs w:val="28"/>
          <w:lang w:val="ru-RU"/>
        </w:rPr>
        <w:t xml:space="preserve"> г., буду</w:t>
      </w:r>
      <w:r w:rsidR="005E2052">
        <w:rPr>
          <w:rFonts w:ascii="Times New Roman" w:hAnsi="Times New Roman" w:cs="Times New Roman"/>
          <w:sz w:val="28"/>
          <w:szCs w:val="28"/>
          <w:lang w:val="ru-RU"/>
        </w:rPr>
        <w:t>чи принужденными, кредитовать агропромышленный комплекс</w:t>
      </w:r>
      <w:r w:rsidRPr="00321F7A">
        <w:rPr>
          <w:rFonts w:ascii="Times New Roman" w:hAnsi="Times New Roman" w:cs="Times New Roman"/>
          <w:sz w:val="28"/>
          <w:szCs w:val="28"/>
          <w:lang w:val="ru-RU"/>
        </w:rPr>
        <w:t xml:space="preserve">, оказались без средств и на эти цели. Объем реальных вложений в ГКО резко упал. Тем более что Минфин, получая инфляционные налоги сверх запланированных сумм, не очень нуждался в заимствованиях на внутреннем денежном рынке и ограничивался отрицательной доходностью по ним на уровне ставки рефинансирования </w:t>
      </w:r>
      <w:r w:rsidR="00E0379E">
        <w:rPr>
          <w:rFonts w:ascii="Times New Roman" w:hAnsi="Times New Roman" w:cs="Times New Roman"/>
          <w:noProof/>
          <w:sz w:val="28"/>
          <w:szCs w:val="28"/>
          <w:lang w:val="ru-RU"/>
        </w:rPr>
        <w:t>[9, с. 23</w:t>
      </w:r>
      <w:r w:rsidRPr="00321F7A">
        <w:rPr>
          <w:rFonts w:ascii="Times New Roman" w:hAnsi="Times New Roman" w:cs="Times New Roman"/>
          <w:noProof/>
          <w:sz w:val="28"/>
          <w:szCs w:val="28"/>
          <w:lang w:val="ru-RU"/>
        </w:rPr>
        <w:t>]</w:t>
      </w:r>
      <w:r w:rsidRPr="00321F7A">
        <w:rPr>
          <w:rFonts w:ascii="Times New Roman" w:hAnsi="Times New Roman" w:cs="Times New Roman"/>
          <w:sz w:val="28"/>
          <w:szCs w:val="28"/>
          <w:lang w:val="ru-RU"/>
        </w:rPr>
        <w:t>.</w:t>
      </w:r>
    </w:p>
    <w:p w:rsidR="00E0379E" w:rsidRPr="00E0379E" w:rsidRDefault="00E0379E" w:rsidP="00E0379E">
      <w:pPr>
        <w:ind w:firstLine="709"/>
        <w:jc w:val="both"/>
        <w:rPr>
          <w:rFonts w:ascii="Times New Roman" w:hAnsi="Times New Roman" w:cs="Times New Roman"/>
          <w:sz w:val="28"/>
          <w:lang w:val="ru-RU"/>
        </w:rPr>
      </w:pPr>
      <w:r w:rsidRPr="00E0379E">
        <w:rPr>
          <w:rFonts w:ascii="Times New Roman" w:hAnsi="Times New Roman" w:cs="Times New Roman"/>
          <w:noProof/>
          <w:sz w:val="28"/>
          <w:lang w:val="ru-RU"/>
        </w:rPr>
        <w:t>2000</w:t>
      </w:r>
      <w:r w:rsidRPr="00E0379E">
        <w:rPr>
          <w:rFonts w:ascii="Times New Roman" w:hAnsi="Times New Roman" w:cs="Times New Roman"/>
          <w:sz w:val="28"/>
          <w:lang w:val="ru-RU"/>
        </w:rPr>
        <w:t xml:space="preserve"> год явился переломным в плане перехода Нац</w:t>
      </w:r>
      <w:r w:rsidR="0039695D">
        <w:rPr>
          <w:rFonts w:ascii="Times New Roman" w:hAnsi="Times New Roman" w:cs="Times New Roman"/>
          <w:sz w:val="28"/>
          <w:lang w:val="ru-RU"/>
        </w:rPr>
        <w:t xml:space="preserve">ионального </w:t>
      </w:r>
      <w:r w:rsidRPr="00E0379E">
        <w:rPr>
          <w:rFonts w:ascii="Times New Roman" w:hAnsi="Times New Roman" w:cs="Times New Roman"/>
          <w:sz w:val="28"/>
          <w:lang w:val="ru-RU"/>
        </w:rPr>
        <w:t>банка к более жесткому сценарию денежно-кредитной политики, прибегая к всевозможным методам «стерилизации»  рублевой массы. В том числе за счет увеличения норм обязательного резервирования и установления рыночных ломбардных ставок по сделкам РЕПО с государственными ценными бумагами. И даже пытаясь  административно вынудить банки ограничить темп роста своих рублевых активов и пассивов 4% в месяц.</w:t>
      </w:r>
    </w:p>
    <w:p w:rsidR="00E0379E" w:rsidRPr="00E0379E" w:rsidRDefault="00E0379E" w:rsidP="00E0379E">
      <w:pPr>
        <w:pStyle w:val="FR2"/>
        <w:spacing w:line="240" w:lineRule="auto"/>
        <w:ind w:firstLine="709"/>
        <w:rPr>
          <w:rFonts w:ascii="Times New Roman" w:hAnsi="Times New Roman"/>
          <w:sz w:val="28"/>
        </w:rPr>
      </w:pPr>
      <w:r w:rsidRPr="00E0379E">
        <w:rPr>
          <w:rFonts w:ascii="Times New Roman" w:hAnsi="Times New Roman"/>
          <w:sz w:val="28"/>
        </w:rPr>
        <w:t>Также был достигнут выход на единый обменный курс. Соответственно в этом году про</w:t>
      </w:r>
      <w:r w:rsidRPr="00E0379E">
        <w:rPr>
          <w:rFonts w:ascii="Times New Roman" w:hAnsi="Times New Roman"/>
          <w:sz w:val="28"/>
        </w:rPr>
        <w:softHyphen/>
        <w:t>изошли определенные трансформацион</w:t>
      </w:r>
      <w:r w:rsidRPr="00E0379E">
        <w:rPr>
          <w:rFonts w:ascii="Times New Roman" w:hAnsi="Times New Roman"/>
          <w:sz w:val="28"/>
        </w:rPr>
        <w:softHyphen/>
        <w:t>ные изменения в подходах и инструмен</w:t>
      </w:r>
      <w:r w:rsidRPr="00E0379E">
        <w:rPr>
          <w:rFonts w:ascii="Times New Roman" w:hAnsi="Times New Roman"/>
          <w:sz w:val="28"/>
        </w:rPr>
        <w:softHyphen/>
        <w:t>тах денежно-кредитной политики.</w:t>
      </w:r>
    </w:p>
    <w:p w:rsidR="00E0379E" w:rsidRPr="00E0379E" w:rsidRDefault="00E0379E" w:rsidP="00E0379E">
      <w:pPr>
        <w:pStyle w:val="FR2"/>
        <w:spacing w:line="240" w:lineRule="auto"/>
        <w:ind w:firstLine="709"/>
        <w:rPr>
          <w:rFonts w:ascii="Times New Roman" w:hAnsi="Times New Roman"/>
          <w:sz w:val="28"/>
        </w:rPr>
      </w:pPr>
      <w:r w:rsidRPr="00E0379E">
        <w:rPr>
          <w:rFonts w:ascii="Times New Roman" w:hAnsi="Times New Roman"/>
          <w:sz w:val="28"/>
        </w:rPr>
        <w:t>Определенным достижением года яви</w:t>
      </w:r>
      <w:r w:rsidRPr="00E0379E">
        <w:rPr>
          <w:rFonts w:ascii="Times New Roman" w:hAnsi="Times New Roman"/>
          <w:sz w:val="28"/>
        </w:rPr>
        <w:softHyphen/>
        <w:t>лось сокращение денежной эмиссии.</w:t>
      </w:r>
    </w:p>
    <w:p w:rsidR="00E0379E" w:rsidRPr="00E0379E" w:rsidRDefault="00E0379E" w:rsidP="00E0379E">
      <w:pPr>
        <w:pStyle w:val="FR2"/>
        <w:spacing w:line="240" w:lineRule="auto"/>
        <w:ind w:firstLine="709"/>
        <w:rPr>
          <w:rFonts w:ascii="Times New Roman" w:hAnsi="Times New Roman"/>
          <w:sz w:val="28"/>
        </w:rPr>
      </w:pPr>
      <w:r w:rsidRPr="00E0379E">
        <w:rPr>
          <w:rFonts w:ascii="Times New Roman" w:hAnsi="Times New Roman"/>
          <w:sz w:val="28"/>
        </w:rPr>
        <w:t>Важным результатом стало также и изменение в соотношении между централизованной эмиссией и эмиссией банков в пользу последней (с 61% и 39% в 199</w:t>
      </w:r>
      <w:r w:rsidR="0039695D">
        <w:rPr>
          <w:rFonts w:ascii="Times New Roman" w:hAnsi="Times New Roman"/>
          <w:sz w:val="28"/>
        </w:rPr>
        <w:t>6 г. до 46% и 54% в 2000г. ) [9, с. 25</w:t>
      </w:r>
      <w:r w:rsidRPr="00E0379E">
        <w:rPr>
          <w:rFonts w:ascii="Times New Roman" w:hAnsi="Times New Roman"/>
          <w:sz w:val="28"/>
        </w:rPr>
        <w:t>]</w:t>
      </w:r>
      <w:r w:rsidR="0039695D">
        <w:rPr>
          <w:rFonts w:ascii="Times New Roman" w:hAnsi="Times New Roman"/>
          <w:sz w:val="28"/>
        </w:rPr>
        <w:t>.</w:t>
      </w:r>
    </w:p>
    <w:p w:rsidR="00E0379E" w:rsidRPr="00E0379E" w:rsidRDefault="00E0379E" w:rsidP="00E0379E">
      <w:pPr>
        <w:pStyle w:val="FR3"/>
        <w:spacing w:line="240" w:lineRule="auto"/>
        <w:ind w:firstLine="709"/>
        <w:rPr>
          <w:rFonts w:ascii="Times New Roman" w:hAnsi="Times New Roman"/>
          <w:sz w:val="28"/>
        </w:rPr>
      </w:pPr>
      <w:r w:rsidRPr="00E0379E">
        <w:rPr>
          <w:rFonts w:ascii="Times New Roman" w:hAnsi="Times New Roman"/>
          <w:sz w:val="28"/>
        </w:rPr>
        <w:t>Вызвано это было, во-первых, изменением структуры ре</w:t>
      </w:r>
      <w:r w:rsidRPr="00E0379E">
        <w:rPr>
          <w:rFonts w:ascii="Times New Roman" w:hAnsi="Times New Roman"/>
          <w:sz w:val="28"/>
        </w:rPr>
        <w:softHyphen/>
        <w:t>сурсной базы банков.</w:t>
      </w:r>
      <w:r w:rsidRPr="00E0379E">
        <w:rPr>
          <w:rFonts w:ascii="Times New Roman" w:hAnsi="Times New Roman"/>
          <w:noProof/>
          <w:sz w:val="28"/>
        </w:rPr>
        <w:t xml:space="preserve"> В</w:t>
      </w:r>
      <w:r w:rsidRPr="00E0379E">
        <w:rPr>
          <w:rFonts w:ascii="Times New Roman" w:hAnsi="Times New Roman"/>
          <w:sz w:val="28"/>
        </w:rPr>
        <w:t xml:space="preserve"> ней резко сокра</w:t>
      </w:r>
      <w:r w:rsidRPr="00E0379E">
        <w:rPr>
          <w:rFonts w:ascii="Times New Roman" w:hAnsi="Times New Roman"/>
          <w:sz w:val="28"/>
        </w:rPr>
        <w:softHyphen/>
        <w:t>тилась доля рефинансирования (ресурсов Национального банка). Во-вторых, в</w:t>
      </w:r>
      <w:r w:rsidRPr="00E0379E">
        <w:rPr>
          <w:rFonts w:ascii="Times New Roman" w:hAnsi="Times New Roman"/>
          <w:noProof/>
          <w:sz w:val="28"/>
        </w:rPr>
        <w:t xml:space="preserve"> 2000</w:t>
      </w:r>
      <w:r w:rsidRPr="00E0379E">
        <w:rPr>
          <w:rFonts w:ascii="Times New Roman" w:hAnsi="Times New Roman"/>
          <w:sz w:val="28"/>
        </w:rPr>
        <w:t xml:space="preserve"> году продолжилась начавшаяся в</w:t>
      </w:r>
      <w:r w:rsidRPr="00E0379E">
        <w:rPr>
          <w:rFonts w:ascii="Times New Roman" w:hAnsi="Times New Roman"/>
          <w:noProof/>
          <w:sz w:val="28"/>
        </w:rPr>
        <w:t xml:space="preserve"> 1999</w:t>
      </w:r>
      <w:r w:rsidRPr="00E0379E">
        <w:rPr>
          <w:rFonts w:ascii="Times New Roman" w:hAnsi="Times New Roman"/>
          <w:sz w:val="28"/>
        </w:rPr>
        <w:t xml:space="preserve"> году тенденция роста активных операций банков при сокраще</w:t>
      </w:r>
      <w:r w:rsidRPr="00E0379E">
        <w:rPr>
          <w:rFonts w:ascii="Times New Roman" w:hAnsi="Times New Roman"/>
          <w:sz w:val="28"/>
        </w:rPr>
        <w:softHyphen/>
        <w:t>нии активных</w:t>
      </w:r>
      <w:r w:rsidR="0039695D">
        <w:rPr>
          <w:rFonts w:ascii="Times New Roman" w:hAnsi="Times New Roman"/>
          <w:sz w:val="28"/>
        </w:rPr>
        <w:t xml:space="preserve"> операций Национального банка. В</w:t>
      </w:r>
      <w:r w:rsidRPr="00E0379E">
        <w:rPr>
          <w:rFonts w:ascii="Times New Roman" w:hAnsi="Times New Roman"/>
          <w:sz w:val="28"/>
        </w:rPr>
        <w:t>-третьих, в 2000г. чистые внутренние рублевые кредиты, направляемые на фи</w:t>
      </w:r>
      <w:r w:rsidRPr="00E0379E">
        <w:rPr>
          <w:rFonts w:ascii="Times New Roman" w:hAnsi="Times New Roman"/>
          <w:sz w:val="28"/>
        </w:rPr>
        <w:softHyphen/>
        <w:t>нансирование дефицита госбюджета со стороны Национального банка, резко со</w:t>
      </w:r>
      <w:r w:rsidRPr="00E0379E">
        <w:rPr>
          <w:rFonts w:ascii="Times New Roman" w:hAnsi="Times New Roman"/>
          <w:sz w:val="28"/>
        </w:rPr>
        <w:softHyphen/>
        <w:t>кратились (что способствовало уменьше</w:t>
      </w:r>
      <w:r w:rsidRPr="00E0379E">
        <w:rPr>
          <w:rFonts w:ascii="Times New Roman" w:hAnsi="Times New Roman"/>
          <w:sz w:val="28"/>
        </w:rPr>
        <w:softHyphen/>
        <w:t>нию денежной базы), в то время как со стороны банков они выросли (что способ</w:t>
      </w:r>
      <w:r w:rsidRPr="00E0379E">
        <w:rPr>
          <w:rFonts w:ascii="Times New Roman" w:hAnsi="Times New Roman"/>
          <w:sz w:val="28"/>
        </w:rPr>
        <w:softHyphen/>
        <w:t>ствовало росту кредитной мультипликации).</w:t>
      </w:r>
    </w:p>
    <w:p w:rsidR="0039695D" w:rsidRDefault="00E0379E" w:rsidP="00E0379E">
      <w:pPr>
        <w:pStyle w:val="FR3"/>
        <w:spacing w:line="240" w:lineRule="auto"/>
        <w:ind w:firstLine="709"/>
        <w:rPr>
          <w:rFonts w:ascii="Times New Roman" w:hAnsi="Times New Roman"/>
          <w:sz w:val="28"/>
        </w:rPr>
      </w:pPr>
      <w:r w:rsidRPr="00E0379E">
        <w:rPr>
          <w:rFonts w:ascii="Times New Roman" w:hAnsi="Times New Roman"/>
          <w:sz w:val="28"/>
        </w:rPr>
        <w:t>Практически весь</w:t>
      </w:r>
      <w:r w:rsidRPr="00E0379E">
        <w:rPr>
          <w:rFonts w:ascii="Times New Roman" w:hAnsi="Times New Roman"/>
          <w:noProof/>
          <w:sz w:val="28"/>
        </w:rPr>
        <w:t xml:space="preserve"> 2001</w:t>
      </w:r>
      <w:r w:rsidRPr="00E0379E">
        <w:rPr>
          <w:rFonts w:ascii="Times New Roman" w:hAnsi="Times New Roman"/>
          <w:sz w:val="28"/>
        </w:rPr>
        <w:t xml:space="preserve"> г. про</w:t>
      </w:r>
      <w:r w:rsidRPr="00E0379E">
        <w:rPr>
          <w:rFonts w:ascii="Times New Roman" w:hAnsi="Times New Roman"/>
          <w:sz w:val="28"/>
        </w:rPr>
        <w:softHyphen/>
        <w:t>шел под знаком стабилизации курса национальной денеж</w:t>
      </w:r>
      <w:r w:rsidRPr="00E0379E">
        <w:rPr>
          <w:rFonts w:ascii="Times New Roman" w:hAnsi="Times New Roman"/>
          <w:sz w:val="28"/>
        </w:rPr>
        <w:softHyphen/>
        <w:t>ной единицы. В итоге год был завершен с перевыполнением</w:t>
      </w:r>
      <w:r w:rsidRPr="00E0379E">
        <w:rPr>
          <w:rFonts w:ascii="Times New Roman" w:hAnsi="Times New Roman"/>
          <w:noProof/>
          <w:sz w:val="28"/>
        </w:rPr>
        <w:t xml:space="preserve"> -1580</w:t>
      </w:r>
      <w:r w:rsidRPr="00E0379E">
        <w:rPr>
          <w:rFonts w:ascii="Times New Roman" w:hAnsi="Times New Roman"/>
          <w:sz w:val="28"/>
        </w:rPr>
        <w:t xml:space="preserve"> руб./долл. вместо прогно</w:t>
      </w:r>
      <w:r w:rsidRPr="00E0379E">
        <w:rPr>
          <w:rFonts w:ascii="Times New Roman" w:hAnsi="Times New Roman"/>
          <w:sz w:val="28"/>
        </w:rPr>
        <w:softHyphen/>
        <w:t>зируемых</w:t>
      </w:r>
      <w:r w:rsidRPr="00E0379E">
        <w:rPr>
          <w:rFonts w:ascii="Times New Roman" w:hAnsi="Times New Roman"/>
          <w:noProof/>
          <w:sz w:val="28"/>
        </w:rPr>
        <w:t xml:space="preserve"> 1620</w:t>
      </w:r>
      <w:r w:rsidRPr="00E0379E">
        <w:rPr>
          <w:rFonts w:ascii="Times New Roman" w:hAnsi="Times New Roman"/>
          <w:sz w:val="28"/>
        </w:rPr>
        <w:t xml:space="preserve"> руб./долл. (за год биржевой курс вырос на </w:t>
      </w:r>
      <w:r w:rsidRPr="00E0379E">
        <w:rPr>
          <w:rFonts w:ascii="Times New Roman" w:hAnsi="Times New Roman"/>
          <w:noProof/>
          <w:sz w:val="28"/>
        </w:rPr>
        <w:t>33,9 % -</w:t>
      </w:r>
      <w:r w:rsidRPr="00E0379E">
        <w:rPr>
          <w:rFonts w:ascii="Times New Roman" w:hAnsi="Times New Roman"/>
          <w:sz w:val="28"/>
        </w:rPr>
        <w:t xml:space="preserve"> с</w:t>
      </w:r>
      <w:r w:rsidRPr="00E0379E">
        <w:rPr>
          <w:rFonts w:ascii="Times New Roman" w:hAnsi="Times New Roman"/>
          <w:noProof/>
          <w:sz w:val="28"/>
        </w:rPr>
        <w:t xml:space="preserve"> 1180</w:t>
      </w:r>
      <w:r w:rsidRPr="00E0379E">
        <w:rPr>
          <w:rFonts w:ascii="Times New Roman" w:hAnsi="Times New Roman"/>
          <w:sz w:val="28"/>
        </w:rPr>
        <w:t xml:space="preserve"> руб./долл.). Ставка рефинансирования Нац</w:t>
      </w:r>
      <w:r w:rsidR="0039695D">
        <w:rPr>
          <w:rFonts w:ascii="Times New Roman" w:hAnsi="Times New Roman"/>
          <w:sz w:val="28"/>
        </w:rPr>
        <w:t xml:space="preserve">ионального </w:t>
      </w:r>
      <w:r w:rsidRPr="00E0379E">
        <w:rPr>
          <w:rFonts w:ascii="Times New Roman" w:hAnsi="Times New Roman"/>
          <w:sz w:val="28"/>
        </w:rPr>
        <w:t xml:space="preserve">банка была снижена с </w:t>
      </w:r>
      <w:r w:rsidRPr="00E0379E">
        <w:rPr>
          <w:rFonts w:ascii="Times New Roman" w:hAnsi="Times New Roman"/>
          <w:noProof/>
          <w:sz w:val="28"/>
        </w:rPr>
        <w:t>80 %</w:t>
      </w:r>
      <w:r w:rsidRPr="00E0379E">
        <w:rPr>
          <w:rFonts w:ascii="Times New Roman" w:hAnsi="Times New Roman"/>
          <w:sz w:val="28"/>
        </w:rPr>
        <w:t xml:space="preserve"> годовых до</w:t>
      </w:r>
      <w:r w:rsidRPr="00E0379E">
        <w:rPr>
          <w:rFonts w:ascii="Times New Roman" w:hAnsi="Times New Roman"/>
          <w:noProof/>
          <w:sz w:val="28"/>
        </w:rPr>
        <w:t xml:space="preserve"> 48 </w:t>
      </w:r>
      <w:r w:rsidRPr="00E0379E">
        <w:rPr>
          <w:rFonts w:ascii="Times New Roman" w:hAnsi="Times New Roman"/>
          <w:noProof/>
          <w:sz w:val="28"/>
        </w:rPr>
        <w:lastRenderedPageBreak/>
        <w:t>-</w:t>
      </w:r>
      <w:r w:rsidRPr="00E0379E">
        <w:rPr>
          <w:rFonts w:ascii="Times New Roman" w:hAnsi="Times New Roman"/>
          <w:sz w:val="28"/>
        </w:rPr>
        <w:t xml:space="preserve"> более чем в</w:t>
      </w:r>
      <w:r w:rsidRPr="00E0379E">
        <w:rPr>
          <w:rFonts w:ascii="Times New Roman" w:hAnsi="Times New Roman"/>
          <w:noProof/>
          <w:sz w:val="28"/>
        </w:rPr>
        <w:t xml:space="preserve"> 1,6</w:t>
      </w:r>
      <w:r w:rsidR="0039695D">
        <w:rPr>
          <w:rFonts w:ascii="Times New Roman" w:hAnsi="Times New Roman"/>
          <w:sz w:val="28"/>
        </w:rPr>
        <w:t xml:space="preserve"> раза [10, с. 15</w:t>
      </w:r>
      <w:r w:rsidRPr="00E0379E">
        <w:rPr>
          <w:rFonts w:ascii="Times New Roman" w:hAnsi="Times New Roman"/>
          <w:sz w:val="28"/>
        </w:rPr>
        <w:t>].</w:t>
      </w:r>
    </w:p>
    <w:p w:rsidR="00E0379E" w:rsidRPr="00E0379E" w:rsidRDefault="00E0379E" w:rsidP="00E0379E">
      <w:pPr>
        <w:pStyle w:val="FR3"/>
        <w:spacing w:line="240" w:lineRule="auto"/>
        <w:ind w:firstLine="709"/>
        <w:rPr>
          <w:rFonts w:ascii="Times New Roman" w:hAnsi="Times New Roman"/>
          <w:sz w:val="28"/>
        </w:rPr>
      </w:pPr>
      <w:r w:rsidRPr="00E0379E">
        <w:rPr>
          <w:rFonts w:ascii="Times New Roman" w:hAnsi="Times New Roman"/>
          <w:sz w:val="28"/>
        </w:rPr>
        <w:t>В</w:t>
      </w:r>
      <w:r w:rsidRPr="00E0379E">
        <w:rPr>
          <w:rFonts w:ascii="Times New Roman" w:hAnsi="Times New Roman"/>
          <w:noProof/>
          <w:sz w:val="28"/>
        </w:rPr>
        <w:t xml:space="preserve"> 2001</w:t>
      </w:r>
      <w:r w:rsidRPr="00E0379E">
        <w:rPr>
          <w:rFonts w:ascii="Times New Roman" w:hAnsi="Times New Roman"/>
          <w:sz w:val="28"/>
        </w:rPr>
        <w:t xml:space="preserve"> г</w:t>
      </w:r>
      <w:r w:rsidR="0039695D">
        <w:rPr>
          <w:rFonts w:ascii="Times New Roman" w:hAnsi="Times New Roman"/>
          <w:sz w:val="28"/>
        </w:rPr>
        <w:t>.</w:t>
      </w:r>
      <w:r w:rsidRPr="00E0379E">
        <w:rPr>
          <w:rFonts w:ascii="Times New Roman" w:hAnsi="Times New Roman"/>
          <w:sz w:val="28"/>
        </w:rPr>
        <w:t xml:space="preserve"> правительством Беларуси был предпринят ряд шагов по ликвидации изоля</w:t>
      </w:r>
      <w:r w:rsidRPr="00E0379E">
        <w:rPr>
          <w:rFonts w:ascii="Times New Roman" w:hAnsi="Times New Roman"/>
          <w:sz w:val="28"/>
        </w:rPr>
        <w:softHyphen/>
        <w:t>ции национальной финансо</w:t>
      </w:r>
      <w:r w:rsidRPr="00E0379E">
        <w:rPr>
          <w:rFonts w:ascii="Times New Roman" w:hAnsi="Times New Roman"/>
          <w:sz w:val="28"/>
        </w:rPr>
        <w:softHyphen/>
        <w:t>вой системы от мировой. Так, с</w:t>
      </w:r>
      <w:r w:rsidRPr="00E0379E">
        <w:rPr>
          <w:rFonts w:ascii="Times New Roman" w:hAnsi="Times New Roman"/>
          <w:noProof/>
          <w:sz w:val="28"/>
        </w:rPr>
        <w:t xml:space="preserve"> 5</w:t>
      </w:r>
      <w:r w:rsidRPr="00E0379E">
        <w:rPr>
          <w:rFonts w:ascii="Times New Roman" w:hAnsi="Times New Roman"/>
          <w:sz w:val="28"/>
        </w:rPr>
        <w:t xml:space="preserve"> ноября республика объя</w:t>
      </w:r>
      <w:r w:rsidRPr="00E0379E">
        <w:rPr>
          <w:rFonts w:ascii="Times New Roman" w:hAnsi="Times New Roman"/>
          <w:sz w:val="28"/>
        </w:rPr>
        <w:softHyphen/>
        <w:t>вила свой рубль конвертиру</w:t>
      </w:r>
      <w:r w:rsidRPr="00E0379E">
        <w:rPr>
          <w:rFonts w:ascii="Times New Roman" w:hAnsi="Times New Roman"/>
          <w:sz w:val="28"/>
        </w:rPr>
        <w:softHyphen/>
        <w:t>емой валютой; с</w:t>
      </w:r>
      <w:r w:rsidRPr="00E0379E">
        <w:rPr>
          <w:rFonts w:ascii="Times New Roman" w:hAnsi="Times New Roman"/>
          <w:noProof/>
          <w:sz w:val="28"/>
        </w:rPr>
        <w:t xml:space="preserve"> 14</w:t>
      </w:r>
      <w:r w:rsidRPr="00E0379E">
        <w:rPr>
          <w:rFonts w:ascii="Times New Roman" w:hAnsi="Times New Roman"/>
          <w:sz w:val="28"/>
        </w:rPr>
        <w:t xml:space="preserve"> ноября в Москве в торговой системе Московской межбанковской валютной биржи были возоб</w:t>
      </w:r>
      <w:r w:rsidRPr="00E0379E">
        <w:rPr>
          <w:rFonts w:ascii="Times New Roman" w:hAnsi="Times New Roman"/>
          <w:sz w:val="28"/>
        </w:rPr>
        <w:softHyphen/>
        <w:t>новлены торги белорусскими рублями.</w:t>
      </w:r>
    </w:p>
    <w:p w:rsidR="0039695D" w:rsidRDefault="00E0379E" w:rsidP="00E0379E">
      <w:pPr>
        <w:ind w:firstLine="709"/>
        <w:jc w:val="both"/>
        <w:rPr>
          <w:rFonts w:ascii="Times New Roman" w:hAnsi="Times New Roman" w:cs="Times New Roman"/>
          <w:sz w:val="28"/>
          <w:lang w:val="ru-RU"/>
        </w:rPr>
      </w:pPr>
      <w:r w:rsidRPr="00E0379E">
        <w:rPr>
          <w:rFonts w:ascii="Times New Roman" w:hAnsi="Times New Roman" w:cs="Times New Roman"/>
          <w:sz w:val="28"/>
          <w:lang w:val="ru-RU"/>
        </w:rPr>
        <w:t>В</w:t>
      </w:r>
      <w:r w:rsidRPr="00E0379E">
        <w:rPr>
          <w:rFonts w:ascii="Times New Roman" w:hAnsi="Times New Roman" w:cs="Times New Roman"/>
          <w:noProof/>
          <w:sz w:val="28"/>
          <w:lang w:val="ru-RU"/>
        </w:rPr>
        <w:t xml:space="preserve"> 2002</w:t>
      </w:r>
      <w:r w:rsidRPr="00E0379E">
        <w:rPr>
          <w:rFonts w:ascii="Times New Roman" w:hAnsi="Times New Roman" w:cs="Times New Roman"/>
          <w:sz w:val="28"/>
          <w:lang w:val="ru-RU"/>
        </w:rPr>
        <w:t xml:space="preserve"> г. НБ РБ планирует на каждый квартал устанав</w:t>
      </w:r>
      <w:r w:rsidRPr="00E0379E">
        <w:rPr>
          <w:rFonts w:ascii="Times New Roman" w:hAnsi="Times New Roman" w:cs="Times New Roman"/>
          <w:sz w:val="28"/>
          <w:lang w:val="ru-RU"/>
        </w:rPr>
        <w:softHyphen/>
        <w:t>ливать центральный обмен</w:t>
      </w:r>
      <w:r w:rsidRPr="00E0379E">
        <w:rPr>
          <w:rFonts w:ascii="Times New Roman" w:hAnsi="Times New Roman" w:cs="Times New Roman"/>
          <w:sz w:val="28"/>
          <w:lang w:val="ru-RU"/>
        </w:rPr>
        <w:softHyphen/>
        <w:t>ный курс белорусского руб</w:t>
      </w:r>
      <w:r w:rsidRPr="00E0379E">
        <w:rPr>
          <w:rFonts w:ascii="Times New Roman" w:hAnsi="Times New Roman" w:cs="Times New Roman"/>
          <w:sz w:val="28"/>
          <w:lang w:val="ru-RU"/>
        </w:rPr>
        <w:softHyphen/>
        <w:t>ля к российскому и соответ</w:t>
      </w:r>
      <w:r w:rsidRPr="00E0379E">
        <w:rPr>
          <w:rFonts w:ascii="Times New Roman" w:hAnsi="Times New Roman" w:cs="Times New Roman"/>
          <w:sz w:val="28"/>
          <w:lang w:val="ru-RU"/>
        </w:rPr>
        <w:softHyphen/>
        <w:t>ствующий коридор его коле</w:t>
      </w:r>
      <w:r w:rsidRPr="00E0379E">
        <w:rPr>
          <w:rFonts w:ascii="Times New Roman" w:hAnsi="Times New Roman" w:cs="Times New Roman"/>
          <w:sz w:val="28"/>
          <w:lang w:val="ru-RU"/>
        </w:rPr>
        <w:softHyphen/>
        <w:t>баний. При этом по мере сближения темпов инфляции и девальвации национальных валют в России и Беларуси этот коридор будет сужаться. По прогнозам Нац</w:t>
      </w:r>
      <w:r w:rsidR="0039695D">
        <w:rPr>
          <w:rFonts w:ascii="Times New Roman" w:hAnsi="Times New Roman" w:cs="Times New Roman"/>
          <w:sz w:val="28"/>
          <w:lang w:val="ru-RU"/>
        </w:rPr>
        <w:t xml:space="preserve">ионального </w:t>
      </w:r>
      <w:r w:rsidRPr="00E0379E">
        <w:rPr>
          <w:rFonts w:ascii="Times New Roman" w:hAnsi="Times New Roman" w:cs="Times New Roman"/>
          <w:sz w:val="28"/>
          <w:lang w:val="ru-RU"/>
        </w:rPr>
        <w:t>банка, бир</w:t>
      </w:r>
      <w:r w:rsidRPr="00E0379E">
        <w:rPr>
          <w:rFonts w:ascii="Times New Roman" w:hAnsi="Times New Roman" w:cs="Times New Roman"/>
          <w:sz w:val="28"/>
          <w:lang w:val="ru-RU"/>
        </w:rPr>
        <w:softHyphen/>
        <w:t>жевой курс доллара по отно</w:t>
      </w:r>
      <w:r w:rsidRPr="00E0379E">
        <w:rPr>
          <w:rFonts w:ascii="Times New Roman" w:hAnsi="Times New Roman" w:cs="Times New Roman"/>
          <w:sz w:val="28"/>
          <w:lang w:val="ru-RU"/>
        </w:rPr>
        <w:softHyphen/>
        <w:t>шению к белорусскому руб</w:t>
      </w:r>
      <w:r w:rsidRPr="00E0379E">
        <w:rPr>
          <w:rFonts w:ascii="Times New Roman" w:hAnsi="Times New Roman" w:cs="Times New Roman"/>
          <w:sz w:val="28"/>
          <w:lang w:val="ru-RU"/>
        </w:rPr>
        <w:softHyphen/>
        <w:t>лю в конце</w:t>
      </w:r>
      <w:r w:rsidRPr="00E0379E">
        <w:rPr>
          <w:rFonts w:ascii="Times New Roman" w:hAnsi="Times New Roman" w:cs="Times New Roman"/>
          <w:noProof/>
          <w:sz w:val="28"/>
          <w:lang w:val="ru-RU"/>
        </w:rPr>
        <w:t xml:space="preserve"> 2002</w:t>
      </w:r>
      <w:r w:rsidRPr="00E0379E">
        <w:rPr>
          <w:rFonts w:ascii="Times New Roman" w:hAnsi="Times New Roman" w:cs="Times New Roman"/>
          <w:sz w:val="28"/>
          <w:lang w:val="ru-RU"/>
        </w:rPr>
        <w:t xml:space="preserve"> г. должен составлять</w:t>
      </w:r>
      <w:r w:rsidRPr="00E0379E">
        <w:rPr>
          <w:rFonts w:ascii="Times New Roman" w:hAnsi="Times New Roman" w:cs="Times New Roman"/>
          <w:noProof/>
          <w:sz w:val="28"/>
          <w:lang w:val="ru-RU"/>
        </w:rPr>
        <w:t xml:space="preserve"> 1860-1920</w:t>
      </w:r>
      <w:r w:rsidR="00850B66">
        <w:rPr>
          <w:rFonts w:ascii="Times New Roman" w:hAnsi="Times New Roman" w:cs="Times New Roman"/>
          <w:sz w:val="28"/>
          <w:lang w:val="ru-RU"/>
        </w:rPr>
        <w:t xml:space="preserve"> руб./долл. [11, с. 7].</w:t>
      </w:r>
    </w:p>
    <w:p w:rsidR="00E0379E" w:rsidRPr="00E0379E" w:rsidRDefault="00E0379E" w:rsidP="00E0379E">
      <w:pPr>
        <w:ind w:firstLine="709"/>
        <w:jc w:val="both"/>
        <w:rPr>
          <w:rFonts w:ascii="Times New Roman" w:hAnsi="Times New Roman" w:cs="Times New Roman"/>
          <w:sz w:val="28"/>
          <w:lang w:val="ru-RU"/>
        </w:rPr>
      </w:pPr>
      <w:r w:rsidRPr="00E0379E">
        <w:rPr>
          <w:rFonts w:ascii="Times New Roman" w:hAnsi="Times New Roman" w:cs="Times New Roman"/>
          <w:sz w:val="28"/>
          <w:lang w:val="ru-RU"/>
        </w:rPr>
        <w:t>Таким образом, плани</w:t>
      </w:r>
      <w:r w:rsidRPr="00E0379E">
        <w:rPr>
          <w:rFonts w:ascii="Times New Roman" w:hAnsi="Times New Roman" w:cs="Times New Roman"/>
          <w:sz w:val="28"/>
          <w:lang w:val="ru-RU"/>
        </w:rPr>
        <w:softHyphen/>
        <w:t>руемое увеличение курса бу</w:t>
      </w:r>
      <w:r w:rsidRPr="00E0379E">
        <w:rPr>
          <w:rFonts w:ascii="Times New Roman" w:hAnsi="Times New Roman" w:cs="Times New Roman"/>
          <w:sz w:val="28"/>
          <w:lang w:val="ru-RU"/>
        </w:rPr>
        <w:softHyphen/>
        <w:t>дет</w:t>
      </w:r>
      <w:r w:rsidRPr="00E0379E">
        <w:rPr>
          <w:rFonts w:ascii="Times New Roman" w:hAnsi="Times New Roman" w:cs="Times New Roman"/>
          <w:noProof/>
          <w:sz w:val="28"/>
          <w:lang w:val="ru-RU"/>
        </w:rPr>
        <w:t xml:space="preserve"> 7,7-21,5 %,</w:t>
      </w:r>
      <w:r w:rsidRPr="00E0379E">
        <w:rPr>
          <w:rFonts w:ascii="Times New Roman" w:hAnsi="Times New Roman" w:cs="Times New Roman"/>
          <w:sz w:val="28"/>
          <w:lang w:val="ru-RU"/>
        </w:rPr>
        <w:t xml:space="preserve"> что намного ниже темпов роста потреби</w:t>
      </w:r>
      <w:r w:rsidRPr="00E0379E">
        <w:rPr>
          <w:rFonts w:ascii="Times New Roman" w:hAnsi="Times New Roman" w:cs="Times New Roman"/>
          <w:sz w:val="28"/>
          <w:lang w:val="ru-RU"/>
        </w:rPr>
        <w:softHyphen/>
        <w:t>тельских цен, которые, соглас</w:t>
      </w:r>
      <w:r w:rsidRPr="00E0379E">
        <w:rPr>
          <w:rFonts w:ascii="Times New Roman" w:hAnsi="Times New Roman" w:cs="Times New Roman"/>
          <w:sz w:val="28"/>
          <w:lang w:val="ru-RU"/>
        </w:rPr>
        <w:softHyphen/>
        <w:t>но прогнозам, увеличатся бо</w:t>
      </w:r>
      <w:r w:rsidRPr="00E0379E">
        <w:rPr>
          <w:rFonts w:ascii="Times New Roman" w:hAnsi="Times New Roman" w:cs="Times New Roman"/>
          <w:sz w:val="28"/>
          <w:lang w:val="ru-RU"/>
        </w:rPr>
        <w:softHyphen/>
        <w:t>лее чем на</w:t>
      </w:r>
      <w:r w:rsidRPr="00E0379E">
        <w:rPr>
          <w:rFonts w:ascii="Times New Roman" w:hAnsi="Times New Roman" w:cs="Times New Roman"/>
          <w:noProof/>
          <w:sz w:val="28"/>
          <w:lang w:val="ru-RU"/>
        </w:rPr>
        <w:t xml:space="preserve"> 30 %.</w:t>
      </w:r>
      <w:r w:rsidRPr="00E0379E">
        <w:rPr>
          <w:rFonts w:ascii="Times New Roman" w:hAnsi="Times New Roman" w:cs="Times New Roman"/>
          <w:sz w:val="28"/>
          <w:lang w:val="ru-RU"/>
        </w:rPr>
        <w:t xml:space="preserve"> Это говорит о продолжающемся укрепле</w:t>
      </w:r>
      <w:r w:rsidRPr="00E0379E">
        <w:rPr>
          <w:rFonts w:ascii="Times New Roman" w:hAnsi="Times New Roman" w:cs="Times New Roman"/>
          <w:sz w:val="28"/>
          <w:lang w:val="ru-RU"/>
        </w:rPr>
        <w:softHyphen/>
        <w:t>нии реального курса белорус</w:t>
      </w:r>
      <w:r w:rsidRPr="00E0379E">
        <w:rPr>
          <w:rFonts w:ascii="Times New Roman" w:hAnsi="Times New Roman" w:cs="Times New Roman"/>
          <w:sz w:val="28"/>
          <w:lang w:val="ru-RU"/>
        </w:rPr>
        <w:softHyphen/>
        <w:t>ского рубля по отношению к доллару США, что означает удорожание товаров на внут</w:t>
      </w:r>
      <w:r w:rsidRPr="00E0379E">
        <w:rPr>
          <w:rFonts w:ascii="Times New Roman" w:hAnsi="Times New Roman" w:cs="Times New Roman"/>
          <w:sz w:val="28"/>
          <w:lang w:val="ru-RU"/>
        </w:rPr>
        <w:softHyphen/>
        <w:t>реннем рынке страны в долларовом выражении. Данная тенденция благоприятна для импортеров, но негативна</w:t>
      </w:r>
      <w:r w:rsidRPr="00E0379E">
        <w:rPr>
          <w:rFonts w:ascii="Times New Roman" w:hAnsi="Times New Roman" w:cs="Times New Roman"/>
          <w:noProof/>
          <w:sz w:val="28"/>
          <w:lang w:val="ru-RU"/>
        </w:rPr>
        <w:t xml:space="preserve"> </w:t>
      </w:r>
      <w:r w:rsidRPr="00E0379E">
        <w:rPr>
          <w:rFonts w:ascii="Times New Roman" w:hAnsi="Times New Roman" w:cs="Times New Roman"/>
          <w:sz w:val="28"/>
          <w:lang w:val="ru-RU"/>
        </w:rPr>
        <w:t>для отечественных экспорте</w:t>
      </w:r>
      <w:r w:rsidRPr="00E0379E">
        <w:rPr>
          <w:rFonts w:ascii="Times New Roman" w:hAnsi="Times New Roman" w:cs="Times New Roman"/>
          <w:sz w:val="28"/>
          <w:lang w:val="ru-RU"/>
        </w:rPr>
        <w:softHyphen/>
        <w:t>ров и в сочетании с ростом спроса на валюту со сторо</w:t>
      </w:r>
      <w:r w:rsidRPr="00E0379E">
        <w:rPr>
          <w:rFonts w:ascii="Times New Roman" w:hAnsi="Times New Roman" w:cs="Times New Roman"/>
          <w:sz w:val="28"/>
          <w:lang w:val="ru-RU"/>
        </w:rPr>
        <w:softHyphen/>
        <w:t>ны населения может привес</w:t>
      </w:r>
      <w:r w:rsidRPr="00E0379E">
        <w:rPr>
          <w:rFonts w:ascii="Times New Roman" w:hAnsi="Times New Roman" w:cs="Times New Roman"/>
          <w:sz w:val="28"/>
          <w:lang w:val="ru-RU"/>
        </w:rPr>
        <w:softHyphen/>
        <w:t>ти к выбыванию валюты из Беларуси. Помимо вышеописанных негативных тенденций есть ряд и позитивных моментов. Во-первых, это увеличение денежных доходов населения на</w:t>
      </w:r>
      <w:r w:rsidRPr="00E0379E">
        <w:rPr>
          <w:rFonts w:ascii="Times New Roman" w:hAnsi="Times New Roman" w:cs="Times New Roman"/>
          <w:noProof/>
          <w:sz w:val="28"/>
          <w:lang w:val="ru-RU"/>
        </w:rPr>
        <w:t xml:space="preserve"> 25 %,</w:t>
      </w:r>
      <w:r w:rsidRPr="00E0379E">
        <w:rPr>
          <w:rFonts w:ascii="Times New Roman" w:hAnsi="Times New Roman" w:cs="Times New Roman"/>
          <w:sz w:val="28"/>
          <w:lang w:val="ru-RU"/>
        </w:rPr>
        <w:t xml:space="preserve"> что в результате рас</w:t>
      </w:r>
      <w:r w:rsidRPr="00E0379E">
        <w:rPr>
          <w:rFonts w:ascii="Times New Roman" w:hAnsi="Times New Roman" w:cs="Times New Roman"/>
          <w:sz w:val="28"/>
          <w:lang w:val="ru-RU"/>
        </w:rPr>
        <w:softHyphen/>
        <w:t>ширения внутреннего спроса привело к росту продаж по</w:t>
      </w:r>
      <w:r w:rsidRPr="00E0379E">
        <w:rPr>
          <w:rFonts w:ascii="Times New Roman" w:hAnsi="Times New Roman" w:cs="Times New Roman"/>
          <w:sz w:val="28"/>
          <w:lang w:val="ru-RU"/>
        </w:rPr>
        <w:softHyphen/>
        <w:t xml:space="preserve">требительских товаров (на </w:t>
      </w:r>
      <w:r w:rsidRPr="00E0379E">
        <w:rPr>
          <w:rFonts w:ascii="Times New Roman" w:hAnsi="Times New Roman" w:cs="Times New Roman"/>
          <w:noProof/>
          <w:sz w:val="28"/>
          <w:lang w:val="ru-RU"/>
        </w:rPr>
        <w:t>21,2 %)</w:t>
      </w:r>
      <w:r w:rsidRPr="00E0379E">
        <w:rPr>
          <w:rFonts w:ascii="Times New Roman" w:hAnsi="Times New Roman" w:cs="Times New Roman"/>
          <w:sz w:val="28"/>
          <w:lang w:val="ru-RU"/>
        </w:rPr>
        <w:t xml:space="preserve"> и услуг (на</w:t>
      </w:r>
      <w:r w:rsidRPr="00E0379E">
        <w:rPr>
          <w:rFonts w:ascii="Times New Roman" w:hAnsi="Times New Roman" w:cs="Times New Roman"/>
          <w:noProof/>
          <w:sz w:val="28"/>
          <w:lang w:val="ru-RU"/>
        </w:rPr>
        <w:t xml:space="preserve"> 8,6 %).</w:t>
      </w:r>
      <w:r w:rsidRPr="00E0379E">
        <w:rPr>
          <w:rFonts w:ascii="Times New Roman" w:hAnsi="Times New Roman" w:cs="Times New Roman"/>
          <w:sz w:val="28"/>
          <w:lang w:val="ru-RU"/>
        </w:rPr>
        <w:t xml:space="preserve"> По этой причине соответствую</w:t>
      </w:r>
      <w:r w:rsidRPr="00E0379E">
        <w:rPr>
          <w:rFonts w:ascii="Times New Roman" w:hAnsi="Times New Roman" w:cs="Times New Roman"/>
          <w:sz w:val="28"/>
          <w:lang w:val="ru-RU"/>
        </w:rPr>
        <w:softHyphen/>
        <w:t>щий эффект наблюдался так</w:t>
      </w:r>
      <w:r w:rsidRPr="00E0379E">
        <w:rPr>
          <w:rFonts w:ascii="Times New Roman" w:hAnsi="Times New Roman" w:cs="Times New Roman"/>
          <w:sz w:val="28"/>
          <w:lang w:val="ru-RU"/>
        </w:rPr>
        <w:softHyphen/>
        <w:t>же в производстве товаров и услуг</w:t>
      </w:r>
      <w:r w:rsidRPr="00E0379E">
        <w:rPr>
          <w:rFonts w:ascii="Times New Roman" w:hAnsi="Times New Roman" w:cs="Times New Roman"/>
          <w:noProof/>
          <w:sz w:val="28"/>
          <w:lang w:val="ru-RU"/>
        </w:rPr>
        <w:t xml:space="preserve"> -</w:t>
      </w:r>
      <w:r w:rsidRPr="00E0379E">
        <w:rPr>
          <w:rFonts w:ascii="Times New Roman" w:hAnsi="Times New Roman" w:cs="Times New Roman"/>
          <w:sz w:val="28"/>
          <w:lang w:val="ru-RU"/>
        </w:rPr>
        <w:t xml:space="preserve"> отрасли, ориентиро</w:t>
      </w:r>
      <w:r w:rsidRPr="00E0379E">
        <w:rPr>
          <w:rFonts w:ascii="Times New Roman" w:hAnsi="Times New Roman" w:cs="Times New Roman"/>
          <w:sz w:val="28"/>
          <w:lang w:val="ru-RU"/>
        </w:rPr>
        <w:softHyphen/>
        <w:t>ванные на отечественный по</w:t>
      </w:r>
      <w:r w:rsidRPr="00E0379E">
        <w:rPr>
          <w:rFonts w:ascii="Times New Roman" w:hAnsi="Times New Roman" w:cs="Times New Roman"/>
          <w:sz w:val="28"/>
          <w:lang w:val="ru-RU"/>
        </w:rPr>
        <w:softHyphen/>
        <w:t>требительский рынок, увели</w:t>
      </w:r>
      <w:r w:rsidRPr="00E0379E">
        <w:rPr>
          <w:rFonts w:ascii="Times New Roman" w:hAnsi="Times New Roman" w:cs="Times New Roman"/>
          <w:sz w:val="28"/>
          <w:lang w:val="ru-RU"/>
        </w:rPr>
        <w:softHyphen/>
        <w:t>чили выпуск продукции в среднем на</w:t>
      </w:r>
      <w:r w:rsidRPr="00E0379E">
        <w:rPr>
          <w:rFonts w:ascii="Times New Roman" w:hAnsi="Times New Roman" w:cs="Times New Roman"/>
          <w:noProof/>
          <w:sz w:val="28"/>
          <w:lang w:val="ru-RU"/>
        </w:rPr>
        <w:t xml:space="preserve"> 5,7 %</w:t>
      </w:r>
      <w:r w:rsidR="00850B66">
        <w:rPr>
          <w:rFonts w:ascii="Times New Roman" w:hAnsi="Times New Roman" w:cs="Times New Roman"/>
          <w:noProof/>
          <w:sz w:val="28"/>
          <w:lang w:val="ru-RU"/>
        </w:rPr>
        <w:t xml:space="preserve"> [10, с.16</w:t>
      </w:r>
      <w:r w:rsidRPr="00E0379E">
        <w:rPr>
          <w:rFonts w:ascii="Times New Roman" w:hAnsi="Times New Roman" w:cs="Times New Roman"/>
          <w:noProof/>
          <w:sz w:val="28"/>
          <w:lang w:val="ru-RU"/>
        </w:rPr>
        <w:t>].</w:t>
      </w:r>
    </w:p>
    <w:p w:rsidR="00E0379E" w:rsidRPr="00E0379E" w:rsidRDefault="00E0379E" w:rsidP="00E0379E">
      <w:pPr>
        <w:pStyle w:val="FR2"/>
        <w:spacing w:line="240" w:lineRule="auto"/>
        <w:ind w:firstLine="709"/>
        <w:rPr>
          <w:rFonts w:ascii="Times New Roman" w:hAnsi="Times New Roman"/>
          <w:noProof/>
          <w:sz w:val="28"/>
        </w:rPr>
      </w:pPr>
      <w:r w:rsidRPr="00E0379E">
        <w:rPr>
          <w:rFonts w:ascii="Times New Roman" w:hAnsi="Times New Roman"/>
          <w:sz w:val="28"/>
        </w:rPr>
        <w:t>Во-вторых, сохранение от</w:t>
      </w:r>
      <w:r w:rsidRPr="00E0379E">
        <w:rPr>
          <w:rFonts w:ascii="Times New Roman" w:hAnsi="Times New Roman"/>
          <w:sz w:val="28"/>
        </w:rPr>
        <w:softHyphen/>
        <w:t>носительно высокой степе</w:t>
      </w:r>
      <w:r w:rsidRPr="00E0379E">
        <w:rPr>
          <w:rFonts w:ascii="Times New Roman" w:hAnsi="Times New Roman"/>
          <w:sz w:val="28"/>
        </w:rPr>
        <w:softHyphen/>
        <w:t>ни доверия населения к бан</w:t>
      </w:r>
      <w:r w:rsidRPr="00E0379E">
        <w:rPr>
          <w:rFonts w:ascii="Times New Roman" w:hAnsi="Times New Roman"/>
          <w:sz w:val="28"/>
        </w:rPr>
        <w:softHyphen/>
        <w:t>ковской системе. Несмотря на банкротство ряда средних банков и ухудшение состоя</w:t>
      </w:r>
      <w:r w:rsidRPr="00E0379E">
        <w:rPr>
          <w:rFonts w:ascii="Times New Roman" w:hAnsi="Times New Roman"/>
          <w:sz w:val="28"/>
        </w:rPr>
        <w:softHyphen/>
        <w:t>ния системы в целом, вкла</w:t>
      </w:r>
      <w:r w:rsidRPr="00E0379E">
        <w:rPr>
          <w:rFonts w:ascii="Times New Roman" w:hAnsi="Times New Roman"/>
          <w:sz w:val="28"/>
        </w:rPr>
        <w:softHyphen/>
        <w:t>ды населения на рублевых и валютных счетах составили в пересчете около</w:t>
      </w:r>
      <w:r w:rsidRPr="00E0379E">
        <w:rPr>
          <w:rFonts w:ascii="Times New Roman" w:hAnsi="Times New Roman"/>
          <w:noProof/>
          <w:sz w:val="28"/>
        </w:rPr>
        <w:t xml:space="preserve"> 480</w:t>
      </w:r>
      <w:r w:rsidRPr="00E0379E">
        <w:rPr>
          <w:rFonts w:ascii="Times New Roman" w:hAnsi="Times New Roman"/>
          <w:sz w:val="28"/>
        </w:rPr>
        <w:t xml:space="preserve"> млн. долл., увеличившись в номи</w:t>
      </w:r>
      <w:r w:rsidRPr="00E0379E">
        <w:rPr>
          <w:rFonts w:ascii="Times New Roman" w:hAnsi="Times New Roman"/>
          <w:sz w:val="28"/>
        </w:rPr>
        <w:softHyphen/>
        <w:t>нальном выражении более чем на</w:t>
      </w:r>
      <w:r w:rsidR="00850B66">
        <w:rPr>
          <w:rFonts w:ascii="Times New Roman" w:hAnsi="Times New Roman"/>
          <w:noProof/>
          <w:sz w:val="28"/>
        </w:rPr>
        <w:t xml:space="preserve"> 70% [10, с. 17</w:t>
      </w:r>
      <w:r w:rsidRPr="00E0379E">
        <w:rPr>
          <w:rFonts w:ascii="Times New Roman" w:hAnsi="Times New Roman"/>
          <w:noProof/>
          <w:sz w:val="28"/>
        </w:rPr>
        <w:t>]</w:t>
      </w:r>
      <w:r w:rsidR="00850B66">
        <w:rPr>
          <w:rFonts w:ascii="Times New Roman" w:hAnsi="Times New Roman"/>
          <w:noProof/>
          <w:sz w:val="28"/>
        </w:rPr>
        <w:t>.</w:t>
      </w:r>
    </w:p>
    <w:p w:rsidR="00E0379E" w:rsidRPr="00E0379E" w:rsidRDefault="00E0379E" w:rsidP="00E0379E">
      <w:pPr>
        <w:ind w:firstLine="709"/>
        <w:jc w:val="both"/>
        <w:rPr>
          <w:rFonts w:ascii="Times New Roman" w:hAnsi="Times New Roman" w:cs="Times New Roman"/>
          <w:sz w:val="28"/>
          <w:lang w:val="ru-RU"/>
        </w:rPr>
      </w:pPr>
      <w:r w:rsidRPr="00E0379E">
        <w:rPr>
          <w:rFonts w:ascii="Times New Roman" w:hAnsi="Times New Roman" w:cs="Times New Roman"/>
          <w:sz w:val="28"/>
          <w:lang w:val="ru-RU"/>
        </w:rPr>
        <w:t>Как видно ситуация в денежно-кредитной сфере в последние два года относительно стабильна, однако не следует забывать, что стабилизация, достигнутая только мерами денежно-кредитного регулирования, не может поддерживаться долгое время. Долгосрочная стабилизация в экономике и создание предпосылок для устойчивого экономического роста возможны лишь при проведении структурных реформ в экономике, а именно снижении доли государственного сектора.</w:t>
      </w:r>
    </w:p>
    <w:p w:rsidR="00E0379E" w:rsidRPr="00E0379E" w:rsidRDefault="00E0379E" w:rsidP="00E0379E">
      <w:pPr>
        <w:ind w:firstLine="567"/>
        <w:jc w:val="both"/>
        <w:rPr>
          <w:sz w:val="28"/>
          <w:lang w:val="ru-RU"/>
        </w:rPr>
      </w:pPr>
    </w:p>
    <w:p w:rsidR="005B4281" w:rsidRDefault="005B4281" w:rsidP="00D13A63">
      <w:pPr>
        <w:pStyle w:val="a3"/>
        <w:ind w:left="0" w:firstLine="709"/>
        <w:jc w:val="both"/>
        <w:rPr>
          <w:rFonts w:ascii="Times New Roman" w:hAnsi="Times New Roman" w:cs="Times New Roman"/>
          <w:b/>
          <w:color w:val="000000"/>
          <w:sz w:val="28"/>
          <w:szCs w:val="28"/>
          <w:lang w:val="ru-RU"/>
        </w:rPr>
      </w:pPr>
    </w:p>
    <w:p w:rsidR="00116376" w:rsidRPr="00C213DA" w:rsidRDefault="00E97E5A" w:rsidP="00D13A63">
      <w:pPr>
        <w:pStyle w:val="a3"/>
        <w:ind w:left="0" w:firstLine="709"/>
        <w:jc w:val="both"/>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lastRenderedPageBreak/>
        <w:t xml:space="preserve">2.2 </w:t>
      </w:r>
      <w:r w:rsidR="00116376" w:rsidRPr="00C213DA">
        <w:rPr>
          <w:rFonts w:ascii="Times New Roman" w:hAnsi="Times New Roman" w:cs="Times New Roman"/>
          <w:b/>
          <w:color w:val="000000"/>
          <w:sz w:val="28"/>
          <w:szCs w:val="28"/>
          <w:lang w:val="ru-RU"/>
        </w:rPr>
        <w:t>Содержание современной денежно-кредитной политики Национального банка Республики Беларусь</w:t>
      </w:r>
    </w:p>
    <w:p w:rsidR="00C42522" w:rsidRDefault="00C42522" w:rsidP="00C42522">
      <w:pPr>
        <w:pStyle w:val="a3"/>
        <w:ind w:left="709"/>
        <w:jc w:val="both"/>
        <w:rPr>
          <w:rFonts w:ascii="Times New Roman" w:hAnsi="Times New Roman" w:cs="Times New Roman"/>
          <w:b/>
          <w:color w:val="000000"/>
          <w:sz w:val="28"/>
          <w:szCs w:val="28"/>
          <w:lang w:val="ru-RU"/>
        </w:rPr>
      </w:pPr>
    </w:p>
    <w:p w:rsidR="00C42522" w:rsidRDefault="00C42522" w:rsidP="00C42522">
      <w:pPr>
        <w:pStyle w:val="a3"/>
        <w:ind w:left="709"/>
        <w:jc w:val="both"/>
        <w:rPr>
          <w:rFonts w:ascii="Times New Roman" w:hAnsi="Times New Roman" w:cs="Times New Roman"/>
          <w:b/>
          <w:color w:val="000000"/>
          <w:sz w:val="28"/>
          <w:szCs w:val="28"/>
          <w:lang w:val="ru-RU"/>
        </w:rPr>
      </w:pPr>
    </w:p>
    <w:p w:rsidR="00C42522" w:rsidRPr="00C42522" w:rsidRDefault="00C42522" w:rsidP="00C42522">
      <w:pPr>
        <w:ind w:firstLine="709"/>
        <w:jc w:val="both"/>
        <w:rPr>
          <w:rFonts w:ascii="Times New Roman" w:hAnsi="Times New Roman" w:cs="Times New Roman"/>
          <w:sz w:val="28"/>
          <w:szCs w:val="28"/>
          <w:lang w:val="ru-RU"/>
        </w:rPr>
      </w:pPr>
      <w:r w:rsidRPr="00C42522">
        <w:rPr>
          <w:rFonts w:ascii="Times New Roman" w:hAnsi="Times New Roman" w:cs="Times New Roman"/>
          <w:sz w:val="28"/>
          <w:szCs w:val="28"/>
          <w:lang w:val="ru-RU"/>
        </w:rPr>
        <w:t xml:space="preserve">Национальный банк Республики Беларусь является центральным банком и государственным  органом Республики Беларусь, действует исключительно в </w:t>
      </w:r>
      <w:r w:rsidR="00850B66">
        <w:rPr>
          <w:rFonts w:ascii="Times New Roman" w:hAnsi="Times New Roman" w:cs="Times New Roman"/>
          <w:sz w:val="28"/>
          <w:szCs w:val="28"/>
          <w:lang w:val="ru-RU"/>
        </w:rPr>
        <w:t>интересах Республики Беларусь [4</w:t>
      </w:r>
      <w:r w:rsidRPr="00C42522">
        <w:rPr>
          <w:rFonts w:ascii="Times New Roman" w:hAnsi="Times New Roman" w:cs="Times New Roman"/>
          <w:sz w:val="28"/>
          <w:szCs w:val="28"/>
          <w:lang w:val="ru-RU"/>
        </w:rPr>
        <w:t xml:space="preserve">, </w:t>
      </w:r>
      <w:r w:rsidRPr="00C42522">
        <w:rPr>
          <w:rFonts w:ascii="Times New Roman" w:hAnsi="Times New Roman" w:cs="Times New Roman"/>
          <w:sz w:val="28"/>
          <w:szCs w:val="28"/>
        </w:rPr>
        <w:t>c</w:t>
      </w:r>
      <w:r w:rsidRPr="00C42522">
        <w:rPr>
          <w:rFonts w:ascii="Times New Roman" w:hAnsi="Times New Roman" w:cs="Times New Roman"/>
          <w:sz w:val="28"/>
          <w:szCs w:val="28"/>
          <w:lang w:val="ru-RU"/>
        </w:rPr>
        <w:t>. 36].</w:t>
      </w:r>
    </w:p>
    <w:p w:rsidR="00C42522" w:rsidRPr="00C42522" w:rsidRDefault="00C42522" w:rsidP="00C42522">
      <w:pPr>
        <w:ind w:firstLine="709"/>
        <w:jc w:val="both"/>
        <w:rPr>
          <w:rFonts w:ascii="Times New Roman" w:hAnsi="Times New Roman" w:cs="Times New Roman"/>
          <w:sz w:val="28"/>
          <w:szCs w:val="28"/>
          <w:lang w:val="ru-RU"/>
        </w:rPr>
      </w:pPr>
      <w:r w:rsidRPr="00C42522">
        <w:rPr>
          <w:rFonts w:ascii="Times New Roman" w:hAnsi="Times New Roman" w:cs="Times New Roman"/>
          <w:sz w:val="28"/>
          <w:szCs w:val="28"/>
          <w:lang w:val="ru-RU"/>
        </w:rPr>
        <w:t>Национальный банк осуществляет свою деятельность в соответствии с Конституцией Республики Беларусь, Банковским Кодексом Республики Беларусь, законами Республики Беларусь, нормативными правовыми актами Президента Республики Беларусь, настоящим Уставом и независим в своей деятельности.</w:t>
      </w:r>
    </w:p>
    <w:p w:rsidR="00C42522" w:rsidRPr="00C42522" w:rsidRDefault="00C42522" w:rsidP="00C42522">
      <w:pPr>
        <w:shd w:val="clear" w:color="auto" w:fill="FFFFFF"/>
        <w:autoSpaceDE w:val="0"/>
        <w:autoSpaceDN w:val="0"/>
        <w:adjustRightInd w:val="0"/>
        <w:jc w:val="both"/>
        <w:rPr>
          <w:rFonts w:ascii="Times New Roman" w:hAnsi="Times New Roman" w:cs="Times New Roman"/>
          <w:sz w:val="28"/>
          <w:szCs w:val="28"/>
          <w:lang w:val="ru-RU"/>
        </w:rPr>
      </w:pPr>
      <w:r w:rsidRPr="00C42522">
        <w:rPr>
          <w:rFonts w:ascii="Times New Roman" w:hAnsi="Times New Roman" w:cs="Times New Roman"/>
          <w:b/>
          <w:sz w:val="28"/>
          <w:szCs w:val="28"/>
          <w:lang w:val="ru-RU"/>
        </w:rPr>
        <w:t xml:space="preserve">         </w:t>
      </w:r>
      <w:r w:rsidRPr="00C42522">
        <w:rPr>
          <w:rFonts w:ascii="Times New Roman" w:hAnsi="Times New Roman" w:cs="Times New Roman"/>
          <w:sz w:val="28"/>
          <w:szCs w:val="28"/>
          <w:lang w:val="ru-RU"/>
        </w:rPr>
        <w:t>Поскольку Национальный банк подотчетен Президенту страны, он ежеквартально информирует Президента и Правительство об объёме эмиссии денег и реализации основных направлений денежно-кредитной политики Республики Беларусь.</w:t>
      </w:r>
    </w:p>
    <w:p w:rsidR="00C42522" w:rsidRPr="00C42522" w:rsidRDefault="00C42522" w:rsidP="00C42522">
      <w:pPr>
        <w:jc w:val="both"/>
        <w:rPr>
          <w:rFonts w:ascii="Times New Roman" w:hAnsi="Times New Roman" w:cs="Times New Roman"/>
          <w:sz w:val="28"/>
          <w:szCs w:val="28"/>
          <w:lang w:val="ru-RU"/>
        </w:rPr>
      </w:pPr>
      <w:r w:rsidRPr="00C42522">
        <w:rPr>
          <w:rFonts w:ascii="Times New Roman" w:hAnsi="Times New Roman" w:cs="Times New Roman"/>
          <w:sz w:val="28"/>
          <w:szCs w:val="28"/>
          <w:lang w:val="ru-RU"/>
        </w:rPr>
        <w:t xml:space="preserve">          Одной из важнейших целей деятельности Национального банка Республики Беларусь является защита и обеспечение устойчивости белорусского рубля, в том числе и его покупательной способности и курса по отношению к иностранным валютам, а также регулирование денежного обращения. С этой целью банк разрабатывает комплекс инструментов денежно-кредитного регулирования и использует их для поддержания устойчивости денежной системы. Для достижения поставленной цели Национальный банк выполняет следующие функции:</w:t>
      </w:r>
    </w:p>
    <w:p w:rsidR="00C42522" w:rsidRPr="00C42522" w:rsidRDefault="00C42522" w:rsidP="00470D38">
      <w:pPr>
        <w:tabs>
          <w:tab w:val="left" w:pos="1080"/>
        </w:tabs>
        <w:jc w:val="both"/>
        <w:rPr>
          <w:rFonts w:ascii="Times New Roman" w:hAnsi="Times New Roman" w:cs="Times New Roman"/>
          <w:sz w:val="28"/>
          <w:szCs w:val="28"/>
          <w:lang w:val="ru-RU"/>
        </w:rPr>
      </w:pPr>
      <w:r w:rsidRPr="00C42522">
        <w:rPr>
          <w:rFonts w:ascii="Times New Roman" w:hAnsi="Times New Roman" w:cs="Times New Roman"/>
          <w:sz w:val="28"/>
          <w:szCs w:val="28"/>
          <w:lang w:val="ru-RU"/>
        </w:rPr>
        <w:t>- совместно с правительством проводит единую денежно-кредитную политику;</w:t>
      </w:r>
    </w:p>
    <w:p w:rsidR="00C42522" w:rsidRPr="00C42522" w:rsidRDefault="00C42522" w:rsidP="00470D38">
      <w:pPr>
        <w:tabs>
          <w:tab w:val="left" w:pos="1080"/>
        </w:tabs>
        <w:jc w:val="both"/>
        <w:rPr>
          <w:rFonts w:ascii="Times New Roman" w:hAnsi="Times New Roman" w:cs="Times New Roman"/>
          <w:sz w:val="28"/>
          <w:szCs w:val="28"/>
          <w:lang w:val="ru-RU"/>
        </w:rPr>
      </w:pPr>
      <w:r w:rsidRPr="00C42522">
        <w:rPr>
          <w:rFonts w:ascii="Times New Roman" w:hAnsi="Times New Roman" w:cs="Times New Roman"/>
          <w:sz w:val="28"/>
          <w:szCs w:val="28"/>
          <w:lang w:val="ru-RU"/>
        </w:rPr>
        <w:t>- осуществляет валютное регулирование, организует и производит валютный контроль как самостоятельно, так и через уполномоченные на это банки;</w:t>
      </w:r>
    </w:p>
    <w:p w:rsidR="00C42522" w:rsidRPr="00C42522" w:rsidRDefault="00C42522" w:rsidP="00470D38">
      <w:pPr>
        <w:tabs>
          <w:tab w:val="left" w:pos="1080"/>
        </w:tabs>
        <w:jc w:val="both"/>
        <w:rPr>
          <w:rFonts w:ascii="Times New Roman" w:hAnsi="Times New Roman" w:cs="Times New Roman"/>
          <w:sz w:val="28"/>
          <w:szCs w:val="28"/>
          <w:lang w:val="ru-RU"/>
        </w:rPr>
      </w:pPr>
      <w:r w:rsidRPr="00C42522">
        <w:rPr>
          <w:rFonts w:ascii="Times New Roman" w:hAnsi="Times New Roman" w:cs="Times New Roman"/>
          <w:sz w:val="28"/>
          <w:szCs w:val="28"/>
          <w:lang w:val="ru-RU"/>
        </w:rPr>
        <w:t>- принимает участие в разработке прогноза платёжного баланса Республики Беларусь и его составлении.</w:t>
      </w:r>
    </w:p>
    <w:p w:rsidR="00C42522" w:rsidRPr="00C42522" w:rsidRDefault="00C42522" w:rsidP="00C42522">
      <w:pPr>
        <w:ind w:firstLine="709"/>
        <w:jc w:val="both"/>
        <w:rPr>
          <w:rFonts w:ascii="Times New Roman" w:hAnsi="Times New Roman" w:cs="Times New Roman"/>
          <w:sz w:val="28"/>
          <w:szCs w:val="28"/>
          <w:lang w:val="ru-RU"/>
        </w:rPr>
      </w:pPr>
      <w:r w:rsidRPr="00C42522">
        <w:rPr>
          <w:rFonts w:ascii="Times New Roman" w:hAnsi="Times New Roman" w:cs="Times New Roman"/>
          <w:sz w:val="28"/>
          <w:szCs w:val="28"/>
          <w:lang w:val="ru-RU"/>
        </w:rPr>
        <w:t>Национальный банк Республики Беларусь наделен обширными правами. Ему принадлежит исключительное право эмиссии денег, которую он осуществляет путем краткосрочного рефинансирования коммерческих банков, покупки государственных ценных бумаг, проведения на внутреннем и внешнем денежных рынках операций, направленных на увеличение государств</w:t>
      </w:r>
      <w:r w:rsidR="00850B66">
        <w:rPr>
          <w:rFonts w:ascii="Times New Roman" w:hAnsi="Times New Roman" w:cs="Times New Roman"/>
          <w:sz w:val="28"/>
          <w:szCs w:val="28"/>
          <w:lang w:val="ru-RU"/>
        </w:rPr>
        <w:t>енных золотовалютных резервов [4</w:t>
      </w:r>
      <w:r w:rsidRPr="00C42522">
        <w:rPr>
          <w:rFonts w:ascii="Times New Roman" w:hAnsi="Times New Roman" w:cs="Times New Roman"/>
          <w:sz w:val="28"/>
          <w:szCs w:val="28"/>
          <w:lang w:val="ru-RU"/>
        </w:rPr>
        <w:t xml:space="preserve">, </w:t>
      </w:r>
      <w:r w:rsidRPr="00C42522">
        <w:rPr>
          <w:rFonts w:ascii="Times New Roman" w:hAnsi="Times New Roman" w:cs="Times New Roman"/>
          <w:sz w:val="28"/>
          <w:szCs w:val="28"/>
        </w:rPr>
        <w:t>c</w:t>
      </w:r>
      <w:r w:rsidRPr="00C42522">
        <w:rPr>
          <w:rFonts w:ascii="Times New Roman" w:hAnsi="Times New Roman" w:cs="Times New Roman"/>
          <w:sz w:val="28"/>
          <w:szCs w:val="28"/>
          <w:lang w:val="ru-RU"/>
        </w:rPr>
        <w:t>. 40].</w:t>
      </w:r>
    </w:p>
    <w:p w:rsidR="00850B66" w:rsidRDefault="00C42522" w:rsidP="00250DC4">
      <w:pPr>
        <w:autoSpaceDE w:val="0"/>
        <w:autoSpaceDN w:val="0"/>
        <w:adjustRightInd w:val="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 xml:space="preserve">        </w:t>
      </w:r>
      <w:r>
        <w:rPr>
          <w:rFonts w:ascii="Times New Roman" w:hAnsi="Times New Roman" w:cs="Times New Roman"/>
          <w:sz w:val="28"/>
          <w:szCs w:val="28"/>
          <w:lang w:val="ru-RU"/>
        </w:rPr>
        <w:t>Д</w:t>
      </w:r>
      <w:r w:rsidRPr="00C42522">
        <w:rPr>
          <w:rFonts w:ascii="Times New Roman" w:hAnsi="Times New Roman" w:cs="Times New Roman"/>
          <w:sz w:val="28"/>
          <w:szCs w:val="28"/>
          <w:lang w:val="ru-RU"/>
        </w:rPr>
        <w:t>енежно-кредитная</w:t>
      </w:r>
      <w:r>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политика в нынешн</w:t>
      </w:r>
      <w:r>
        <w:rPr>
          <w:rFonts w:ascii="Times New Roman" w:hAnsi="Times New Roman" w:cs="Times New Roman"/>
          <w:sz w:val="28"/>
          <w:szCs w:val="28"/>
          <w:lang w:val="ru-RU"/>
        </w:rPr>
        <w:t>ем году направлена на формирова</w:t>
      </w:r>
      <w:r w:rsidRPr="00C42522">
        <w:rPr>
          <w:rFonts w:ascii="Times New Roman" w:hAnsi="Times New Roman" w:cs="Times New Roman"/>
          <w:sz w:val="28"/>
          <w:szCs w:val="28"/>
          <w:lang w:val="ru-RU"/>
        </w:rPr>
        <w:t>ние условий стабильного экономического роста, выполнение показателей социально-экономического развития</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 xml:space="preserve">страны и повышение благосостояния населения. </w:t>
      </w:r>
    </w:p>
    <w:p w:rsidR="00850B66" w:rsidRDefault="00C42522" w:rsidP="00850B66">
      <w:pPr>
        <w:autoSpaceDE w:val="0"/>
        <w:autoSpaceDN w:val="0"/>
        <w:adjustRightInd w:val="0"/>
        <w:ind w:firstLine="709"/>
        <w:jc w:val="both"/>
        <w:rPr>
          <w:rFonts w:ascii="Times New Roman" w:hAnsi="Times New Roman" w:cs="Times New Roman"/>
          <w:sz w:val="28"/>
          <w:szCs w:val="28"/>
          <w:lang w:val="ru-RU"/>
        </w:rPr>
      </w:pPr>
      <w:r w:rsidRPr="00C42522">
        <w:rPr>
          <w:rFonts w:ascii="Times New Roman" w:hAnsi="Times New Roman" w:cs="Times New Roman"/>
          <w:sz w:val="28"/>
          <w:szCs w:val="28"/>
          <w:lang w:val="ru-RU"/>
        </w:rPr>
        <w:t>Важнейшими результатами выполнения Основных направлений денежно-кредитной политики в январе — сентябре</w:t>
      </w:r>
      <w:r w:rsidR="00850B66">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2010 г. стали поддержание курса белорусского рубля к</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 xml:space="preserve">стоимости корзины иностранных валют в пределах установленного коридора допустимых значений, </w:t>
      </w:r>
      <w:r w:rsidRPr="00C42522">
        <w:rPr>
          <w:rFonts w:ascii="Times New Roman" w:hAnsi="Times New Roman" w:cs="Times New Roman"/>
          <w:sz w:val="28"/>
          <w:szCs w:val="28"/>
          <w:lang w:val="ru-RU"/>
        </w:rPr>
        <w:lastRenderedPageBreak/>
        <w:t>повышение</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доступности кредитных ресурсов для нефинансового</w:t>
      </w:r>
      <w:r w:rsidR="00850B66">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сектора экономики, расширение кредитной поддержки</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банками экономики, а также рост активов и нормативного капитала банковского сектора, надежное и безопасное функционирование платежной системы.</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Международные резервные активы Республики Беларусь в национальном определении по состоянию на</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1 октября 2010 г. составили 6,5 млрд. долларов США. С</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начала года они возросли на 506,7 млн. долларов США,</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или на 8,5 процента.</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Позитивные тенденции в экономике и финансовой</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сфере позволили ориентировать процентную политику,</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прежде всего, на снижение общего уровня процентных</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ставок в целях увеличения доступности кредитных ресурсов. При этом обеспечивалось сохранение привлекательности банковских депозитов в национальной валюте</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для юридических и физических лиц. Важнейшим мероприятием процентной политики было поэтапное снижение ставки рефинансирования. На протяжении трех</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кварталов она уменьшалась шесть раз и составила 10,5</w:t>
      </w:r>
      <w:r w:rsidR="00250DC4">
        <w:rPr>
          <w:rFonts w:ascii="Times New Roman" w:hAnsi="Times New Roman" w:cs="Times New Roman"/>
          <w:sz w:val="28"/>
          <w:szCs w:val="28"/>
          <w:lang w:val="ru-RU"/>
        </w:rPr>
        <w:t xml:space="preserve"> </w:t>
      </w:r>
      <w:r w:rsidR="00850B66">
        <w:rPr>
          <w:rFonts w:ascii="Times New Roman" w:hAnsi="Times New Roman" w:cs="Times New Roman"/>
          <w:sz w:val="28"/>
          <w:szCs w:val="28"/>
          <w:lang w:val="ru-RU"/>
        </w:rPr>
        <w:t xml:space="preserve">процента годовых </w:t>
      </w:r>
      <w:r w:rsidR="00850B66" w:rsidRPr="00850B66">
        <w:rPr>
          <w:rFonts w:ascii="Times New Roman" w:hAnsi="Times New Roman" w:cs="Times New Roman"/>
          <w:sz w:val="28"/>
          <w:szCs w:val="28"/>
          <w:lang w:val="ru-RU"/>
        </w:rPr>
        <w:t xml:space="preserve"> [</w:t>
      </w:r>
      <w:r w:rsidR="00850B66">
        <w:rPr>
          <w:rFonts w:ascii="Times New Roman" w:hAnsi="Times New Roman" w:cs="Times New Roman"/>
          <w:sz w:val="28"/>
          <w:szCs w:val="28"/>
          <w:lang w:val="ru-RU"/>
        </w:rPr>
        <w:t>12, с. 4</w:t>
      </w:r>
      <w:r w:rsidR="00850B66" w:rsidRPr="00850B66">
        <w:rPr>
          <w:rFonts w:ascii="Times New Roman" w:hAnsi="Times New Roman" w:cs="Times New Roman"/>
          <w:sz w:val="28"/>
          <w:szCs w:val="28"/>
          <w:lang w:val="ru-RU"/>
        </w:rPr>
        <w:t>]</w:t>
      </w:r>
      <w:r w:rsidR="00850B66">
        <w:rPr>
          <w:rFonts w:ascii="Times New Roman" w:hAnsi="Times New Roman" w:cs="Times New Roman"/>
          <w:sz w:val="28"/>
          <w:szCs w:val="28"/>
          <w:lang w:val="ru-RU"/>
        </w:rPr>
        <w:t>.</w:t>
      </w:r>
    </w:p>
    <w:p w:rsidR="00160AC7" w:rsidRDefault="00C42522" w:rsidP="00850B66">
      <w:pPr>
        <w:autoSpaceDE w:val="0"/>
        <w:autoSpaceDN w:val="0"/>
        <w:adjustRightInd w:val="0"/>
        <w:ind w:firstLine="709"/>
        <w:jc w:val="both"/>
        <w:rPr>
          <w:rFonts w:ascii="Times New Roman" w:hAnsi="Times New Roman" w:cs="Times New Roman"/>
          <w:sz w:val="28"/>
          <w:szCs w:val="28"/>
          <w:lang w:val="ru-RU"/>
        </w:rPr>
      </w:pPr>
      <w:r w:rsidRPr="00C42522">
        <w:rPr>
          <w:rFonts w:ascii="Times New Roman" w:hAnsi="Times New Roman" w:cs="Times New Roman"/>
          <w:sz w:val="28"/>
          <w:szCs w:val="28"/>
          <w:lang w:val="ru-RU"/>
        </w:rPr>
        <w:t xml:space="preserve"> В среднем на одного жителя </w:t>
      </w:r>
      <w:r w:rsidR="00850B66">
        <w:rPr>
          <w:rFonts w:ascii="Times New Roman" w:hAnsi="Times New Roman" w:cs="Times New Roman"/>
          <w:sz w:val="28"/>
          <w:szCs w:val="28"/>
          <w:lang w:val="ru-RU"/>
        </w:rPr>
        <w:t xml:space="preserve">республики на 1 октября 2010 г. </w:t>
      </w:r>
      <w:r w:rsidRPr="00C42522">
        <w:rPr>
          <w:rFonts w:ascii="Times New Roman" w:hAnsi="Times New Roman" w:cs="Times New Roman"/>
          <w:sz w:val="28"/>
          <w:szCs w:val="28"/>
          <w:lang w:val="ru-RU"/>
        </w:rPr>
        <w:t>приходилось 2,5 млн. рублей</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сбережений, размещенных в банках, тогда как в начале</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года было 1,9 млн. рублей. В долларовом эквиваленте</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этот показатель увеличился с 677,4 до 829 долларов</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США.</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Общий объем кредитов, выданных банками за девять</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месяцев нынешнего года, составил в рублевом эквиваленте 80,8 трлн. рублей. Это на 24,8 трлн. рублей, или на</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44,3 процента, больше, чем за аналогичный период пр</w:t>
      </w:r>
      <w:r w:rsidR="00250DC4">
        <w:rPr>
          <w:rFonts w:ascii="Times New Roman" w:hAnsi="Times New Roman" w:cs="Times New Roman"/>
          <w:sz w:val="28"/>
          <w:szCs w:val="28"/>
          <w:lang w:val="ru-RU"/>
        </w:rPr>
        <w:t>е</w:t>
      </w:r>
      <w:r w:rsidRPr="00C42522">
        <w:rPr>
          <w:rFonts w:ascii="Times New Roman" w:hAnsi="Times New Roman" w:cs="Times New Roman"/>
          <w:sz w:val="28"/>
          <w:szCs w:val="28"/>
          <w:lang w:val="ru-RU"/>
        </w:rPr>
        <w:t>дыдущего года. Существенное место в кредитной деятельности банков занимает предоставление их населению. В целом объем кредитной задолженности физических лиц за январь — сентябрь увеличился на 4,1 трлн.</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 xml:space="preserve">рублей, или на 25,9 процента, и составил 20,1 трлн. </w:t>
      </w:r>
      <w:r w:rsidR="00250DC4">
        <w:rPr>
          <w:rFonts w:ascii="Times New Roman" w:hAnsi="Times New Roman" w:cs="Times New Roman"/>
          <w:sz w:val="28"/>
          <w:szCs w:val="28"/>
          <w:lang w:val="ru-RU"/>
        </w:rPr>
        <w:t>р</w:t>
      </w:r>
      <w:r w:rsidRPr="00C42522">
        <w:rPr>
          <w:rFonts w:ascii="Times New Roman" w:hAnsi="Times New Roman" w:cs="Times New Roman"/>
          <w:sz w:val="28"/>
          <w:szCs w:val="28"/>
          <w:lang w:val="ru-RU"/>
        </w:rPr>
        <w:t>ублей. Это говорит о том, что банковская система обеспечила кредитование важнейших направлений социально-экономического развития страны.</w:t>
      </w:r>
      <w:r w:rsidR="00572822">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При этом определены задачи</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по внедрению в систему современных платежных инструментов, новейших технологий проведения платежей и</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эффективных систем защиты информации.</w:t>
      </w:r>
      <w:r w:rsidR="00250DC4">
        <w:rPr>
          <w:rFonts w:ascii="Times New Roman" w:hAnsi="Times New Roman" w:cs="Times New Roman"/>
          <w:sz w:val="28"/>
          <w:szCs w:val="28"/>
          <w:lang w:val="ru-RU"/>
        </w:rPr>
        <w:t xml:space="preserve"> </w:t>
      </w:r>
      <w:r w:rsidR="00572822">
        <w:rPr>
          <w:rFonts w:ascii="Times New Roman" w:hAnsi="Times New Roman" w:cs="Times New Roman"/>
          <w:sz w:val="28"/>
          <w:szCs w:val="28"/>
          <w:lang w:val="ru-RU"/>
        </w:rPr>
        <w:t>В</w:t>
      </w:r>
      <w:r w:rsidRPr="00C42522">
        <w:rPr>
          <w:rFonts w:ascii="Times New Roman" w:hAnsi="Times New Roman" w:cs="Times New Roman"/>
          <w:sz w:val="28"/>
          <w:szCs w:val="28"/>
          <w:lang w:val="ru-RU"/>
        </w:rPr>
        <w:t xml:space="preserve"> ближайшее время</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одной из главных задач остается укрепление финансовой стабильности как важнейшего фактора обеспечения</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устойчивых темпов социально-экономического развития</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страны.</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Национальный банк планирует проводить процентную политику, способствующую формированию сбережений в национальной валюте, стимулирующую рост ресурсного потенциала банков и улучшающую сбалансированность валютного рынка.</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Для достижения параметров, установленных Основными направлениями денежно-кредитной политики на</w:t>
      </w:r>
      <w:r w:rsidR="00850B66">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нынешний год, предстоит уделить основное внимание</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таким направлениям работы, как увеличение ресурсной</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базы, уставного фонда и нормативного капитала банков,</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привлечение в банковские депозиты средств населения,</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 xml:space="preserve">прежде всего в белорусских рублях, кредитная поддержка реального сектора экономики, содействие привлечению иностранных </w:t>
      </w:r>
      <w:r w:rsidRPr="00C42522">
        <w:rPr>
          <w:rFonts w:ascii="Times New Roman" w:hAnsi="Times New Roman" w:cs="Times New Roman"/>
          <w:sz w:val="28"/>
          <w:szCs w:val="28"/>
          <w:lang w:val="ru-RU"/>
        </w:rPr>
        <w:lastRenderedPageBreak/>
        <w:t>инвестиций, соблюдение нормативов</w:t>
      </w:r>
      <w:r w:rsidR="00250DC4">
        <w:rPr>
          <w:rFonts w:ascii="Times New Roman" w:hAnsi="Times New Roman" w:cs="Times New Roman"/>
          <w:sz w:val="28"/>
          <w:szCs w:val="28"/>
          <w:lang w:val="ru-RU"/>
        </w:rPr>
        <w:t xml:space="preserve">  </w:t>
      </w:r>
      <w:r w:rsidRPr="00C42522">
        <w:rPr>
          <w:rFonts w:ascii="Times New Roman" w:hAnsi="Times New Roman" w:cs="Times New Roman"/>
          <w:sz w:val="28"/>
          <w:szCs w:val="28"/>
          <w:lang w:val="ru-RU"/>
        </w:rPr>
        <w:t>безопасного функционирования банковской системы.</w:t>
      </w:r>
    </w:p>
    <w:p w:rsidR="00C56BF1" w:rsidRPr="00850B66" w:rsidRDefault="00C56BF1" w:rsidP="00C56BF1">
      <w:pPr>
        <w:ind w:firstLine="709"/>
        <w:jc w:val="both"/>
        <w:rPr>
          <w:rFonts w:ascii="Times New Roman" w:hAnsi="Times New Roman" w:cs="Times New Roman"/>
          <w:sz w:val="28"/>
          <w:szCs w:val="28"/>
          <w:lang w:val="ru-RU"/>
        </w:rPr>
      </w:pPr>
      <w:r w:rsidRPr="00FA4B30">
        <w:rPr>
          <w:rFonts w:ascii="Times New Roman" w:hAnsi="Times New Roman" w:cs="Times New Roman"/>
          <w:sz w:val="28"/>
          <w:szCs w:val="28"/>
          <w:lang w:val="ru-RU"/>
        </w:rPr>
        <w:t>Золотовалютные резервы Бе</w:t>
      </w:r>
      <w:r>
        <w:rPr>
          <w:rFonts w:ascii="Times New Roman" w:hAnsi="Times New Roman" w:cs="Times New Roman"/>
          <w:sz w:val="28"/>
          <w:szCs w:val="28"/>
          <w:lang w:val="ru-RU"/>
        </w:rPr>
        <w:t xml:space="preserve">ларуси </w:t>
      </w:r>
      <w:r w:rsidRPr="00FA4B30">
        <w:rPr>
          <w:rFonts w:ascii="Times New Roman" w:hAnsi="Times New Roman" w:cs="Times New Roman"/>
          <w:sz w:val="28"/>
          <w:szCs w:val="28"/>
          <w:lang w:val="ru-RU"/>
        </w:rPr>
        <w:t xml:space="preserve"> в январе-сентябре 2010 г, по предварительным данным, возросли на 8,5 проц</w:t>
      </w:r>
      <w:r>
        <w:rPr>
          <w:rFonts w:ascii="Times New Roman" w:hAnsi="Times New Roman" w:cs="Times New Roman"/>
          <w:sz w:val="28"/>
          <w:szCs w:val="28"/>
          <w:lang w:val="ru-RU"/>
        </w:rPr>
        <w:t>ентов</w:t>
      </w:r>
      <w:r w:rsidRPr="00FA4B30">
        <w:rPr>
          <w:rFonts w:ascii="Times New Roman" w:hAnsi="Times New Roman" w:cs="Times New Roman"/>
          <w:sz w:val="28"/>
          <w:szCs w:val="28"/>
          <w:lang w:val="ru-RU"/>
        </w:rPr>
        <w:t xml:space="preserve"> по сравнению с данными на начало года до 6,485 млрд</w:t>
      </w:r>
      <w:r>
        <w:rPr>
          <w:rFonts w:ascii="Times New Roman" w:hAnsi="Times New Roman" w:cs="Times New Roman"/>
          <w:sz w:val="28"/>
          <w:szCs w:val="28"/>
          <w:lang w:val="ru-RU"/>
        </w:rPr>
        <w:t>.</w:t>
      </w:r>
      <w:r w:rsidRPr="00FA4B30">
        <w:rPr>
          <w:rFonts w:ascii="Times New Roman" w:hAnsi="Times New Roman" w:cs="Times New Roman"/>
          <w:sz w:val="28"/>
          <w:szCs w:val="28"/>
          <w:lang w:val="ru-RU"/>
        </w:rPr>
        <w:t xml:space="preserve"> долл</w:t>
      </w:r>
      <w:r>
        <w:rPr>
          <w:rFonts w:ascii="Times New Roman" w:hAnsi="Times New Roman" w:cs="Times New Roman"/>
          <w:sz w:val="28"/>
          <w:szCs w:val="28"/>
          <w:lang w:val="ru-RU"/>
        </w:rPr>
        <w:t xml:space="preserve">. на 1 октября 2010 г. </w:t>
      </w:r>
      <w:r w:rsidR="00850B66" w:rsidRPr="00850B66">
        <w:rPr>
          <w:rFonts w:ascii="Times New Roman" w:hAnsi="Times New Roman" w:cs="Times New Roman"/>
          <w:sz w:val="28"/>
          <w:szCs w:val="28"/>
          <w:lang w:val="ru-RU"/>
        </w:rPr>
        <w:t>[</w:t>
      </w:r>
      <w:r w:rsidR="00850B66">
        <w:rPr>
          <w:rFonts w:ascii="Times New Roman" w:hAnsi="Times New Roman" w:cs="Times New Roman"/>
          <w:sz w:val="28"/>
          <w:szCs w:val="28"/>
          <w:lang w:val="ru-RU"/>
        </w:rPr>
        <w:t>12, с. 5</w:t>
      </w:r>
      <w:r w:rsidR="00850B66" w:rsidRPr="00850B66">
        <w:rPr>
          <w:rFonts w:ascii="Times New Roman" w:hAnsi="Times New Roman" w:cs="Times New Roman"/>
          <w:sz w:val="28"/>
          <w:szCs w:val="28"/>
          <w:lang w:val="ru-RU"/>
        </w:rPr>
        <w:t>]</w:t>
      </w:r>
      <w:r w:rsidR="00850B66">
        <w:rPr>
          <w:rFonts w:ascii="Times New Roman" w:hAnsi="Times New Roman" w:cs="Times New Roman"/>
          <w:sz w:val="28"/>
          <w:szCs w:val="28"/>
          <w:lang w:val="ru-RU"/>
        </w:rPr>
        <w:t>.</w:t>
      </w:r>
    </w:p>
    <w:p w:rsidR="00C56BF1" w:rsidRPr="00FA4B30" w:rsidRDefault="00C56BF1" w:rsidP="00850B66">
      <w:pPr>
        <w:ind w:firstLine="709"/>
        <w:jc w:val="both"/>
        <w:rPr>
          <w:rFonts w:ascii="Times New Roman" w:hAnsi="Times New Roman" w:cs="Times New Roman"/>
          <w:sz w:val="28"/>
          <w:szCs w:val="28"/>
          <w:lang w:val="ru-RU"/>
        </w:rPr>
      </w:pPr>
      <w:r w:rsidRPr="00FA4B30">
        <w:rPr>
          <w:rFonts w:ascii="Times New Roman" w:hAnsi="Times New Roman" w:cs="Times New Roman"/>
          <w:sz w:val="28"/>
          <w:szCs w:val="28"/>
          <w:lang w:val="ru-RU"/>
        </w:rPr>
        <w:t xml:space="preserve"> В свою очередь международные резервные активы Беларуси, рассчитанные по методологии Специального стандарта распространения данных Межд</w:t>
      </w:r>
      <w:r>
        <w:rPr>
          <w:rFonts w:ascii="Times New Roman" w:hAnsi="Times New Roman" w:cs="Times New Roman"/>
          <w:sz w:val="28"/>
          <w:szCs w:val="28"/>
          <w:lang w:val="ru-RU"/>
        </w:rPr>
        <w:t>ународного валютного фонда</w:t>
      </w:r>
      <w:r w:rsidRPr="00FA4B30">
        <w:rPr>
          <w:rFonts w:ascii="Times New Roman" w:hAnsi="Times New Roman" w:cs="Times New Roman"/>
          <w:sz w:val="28"/>
          <w:szCs w:val="28"/>
          <w:lang w:val="ru-RU"/>
        </w:rPr>
        <w:t>, увеличились в январе-сентябре 2010 г, по предварительным данным, на 5,9 проц</w:t>
      </w:r>
      <w:r>
        <w:rPr>
          <w:rFonts w:ascii="Times New Roman" w:hAnsi="Times New Roman" w:cs="Times New Roman"/>
          <w:sz w:val="28"/>
          <w:szCs w:val="28"/>
          <w:lang w:val="ru-RU"/>
        </w:rPr>
        <w:t xml:space="preserve">ентов </w:t>
      </w:r>
      <w:r w:rsidRPr="00FA4B30">
        <w:rPr>
          <w:rFonts w:ascii="Times New Roman" w:hAnsi="Times New Roman" w:cs="Times New Roman"/>
          <w:sz w:val="28"/>
          <w:szCs w:val="28"/>
          <w:lang w:val="ru-RU"/>
        </w:rPr>
        <w:t xml:space="preserve"> до 5,985 млрд</w:t>
      </w:r>
      <w:r>
        <w:rPr>
          <w:rFonts w:ascii="Times New Roman" w:hAnsi="Times New Roman" w:cs="Times New Roman"/>
          <w:sz w:val="28"/>
          <w:szCs w:val="28"/>
          <w:lang w:val="ru-RU"/>
        </w:rPr>
        <w:t>.</w:t>
      </w:r>
      <w:r w:rsidRPr="00FA4B30">
        <w:rPr>
          <w:rFonts w:ascii="Times New Roman" w:hAnsi="Times New Roman" w:cs="Times New Roman"/>
          <w:sz w:val="28"/>
          <w:szCs w:val="28"/>
          <w:lang w:val="ru-RU"/>
        </w:rPr>
        <w:t xml:space="preserve"> долл</w:t>
      </w:r>
      <w:r>
        <w:rPr>
          <w:rFonts w:ascii="Times New Roman" w:hAnsi="Times New Roman" w:cs="Times New Roman"/>
          <w:sz w:val="28"/>
          <w:szCs w:val="28"/>
          <w:lang w:val="ru-RU"/>
        </w:rPr>
        <w:t>.</w:t>
      </w:r>
      <w:r w:rsidRPr="00FA4B30">
        <w:rPr>
          <w:rFonts w:ascii="Times New Roman" w:hAnsi="Times New Roman" w:cs="Times New Roman"/>
          <w:sz w:val="28"/>
          <w:szCs w:val="28"/>
          <w:lang w:val="ru-RU"/>
        </w:rPr>
        <w:t xml:space="preserve"> на 1 октября 2010 г.  </w:t>
      </w:r>
    </w:p>
    <w:p w:rsidR="00C56BF1" w:rsidRPr="00FA4B30" w:rsidRDefault="00C56BF1" w:rsidP="00C56BF1">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A4B30">
        <w:rPr>
          <w:rFonts w:ascii="Times New Roman" w:hAnsi="Times New Roman" w:cs="Times New Roman"/>
          <w:sz w:val="28"/>
          <w:szCs w:val="28"/>
          <w:lang w:val="ru-RU"/>
        </w:rPr>
        <w:t>Основными источниками увеличения международных резервных активов стали средства, поступившие от Международного валютного фонда, продажи пакета акций ОАО «Белтрансгаз», размещения еврооблигаций на международном рынке, а также от операций Нац</w:t>
      </w:r>
      <w:r>
        <w:rPr>
          <w:rFonts w:ascii="Times New Roman" w:hAnsi="Times New Roman" w:cs="Times New Roman"/>
          <w:sz w:val="28"/>
          <w:szCs w:val="28"/>
          <w:lang w:val="ru-RU"/>
        </w:rPr>
        <w:t xml:space="preserve">ионального </w:t>
      </w:r>
      <w:r w:rsidRPr="00FA4B30">
        <w:rPr>
          <w:rFonts w:ascii="Times New Roman" w:hAnsi="Times New Roman" w:cs="Times New Roman"/>
          <w:sz w:val="28"/>
          <w:szCs w:val="28"/>
          <w:lang w:val="ru-RU"/>
        </w:rPr>
        <w:t xml:space="preserve">банка на внутреннем рынке.  </w:t>
      </w:r>
    </w:p>
    <w:p w:rsidR="002F2737" w:rsidRDefault="00C56BF1" w:rsidP="002F2737">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A4B30">
        <w:rPr>
          <w:rFonts w:ascii="Times New Roman" w:hAnsi="Times New Roman" w:cs="Times New Roman"/>
          <w:sz w:val="28"/>
          <w:szCs w:val="28"/>
          <w:lang w:val="ru-RU"/>
        </w:rPr>
        <w:t xml:space="preserve">Текущий размер золотовалютных резервов нашей страны позволяет Национальному банку обеспечивать стабильность динамики курса национальной валюты в пределах, установленных Основными направлениями денежно-кредитной политики </w:t>
      </w:r>
      <w:r>
        <w:rPr>
          <w:rFonts w:ascii="Times New Roman" w:hAnsi="Times New Roman" w:cs="Times New Roman"/>
          <w:sz w:val="28"/>
          <w:szCs w:val="28"/>
          <w:lang w:val="ru-RU"/>
        </w:rPr>
        <w:t>Республики Беларусь на 2010 год.</w:t>
      </w:r>
      <w:r w:rsidR="002F2737" w:rsidRPr="002F2737">
        <w:rPr>
          <w:rFonts w:ascii="Times New Roman" w:hAnsi="Times New Roman" w:cs="Times New Roman"/>
          <w:sz w:val="28"/>
          <w:szCs w:val="28"/>
          <w:lang w:val="ru-RU"/>
        </w:rPr>
        <w:t xml:space="preserve"> </w:t>
      </w:r>
    </w:p>
    <w:p w:rsidR="002F2737" w:rsidRPr="002F2737" w:rsidRDefault="002F2737" w:rsidP="002F2737">
      <w:pPr>
        <w:ind w:firstLine="709"/>
        <w:jc w:val="both"/>
        <w:rPr>
          <w:rFonts w:ascii="Times New Roman" w:hAnsi="Times New Roman" w:cs="Times New Roman"/>
          <w:sz w:val="28"/>
          <w:szCs w:val="28"/>
          <w:lang w:val="ru-RU"/>
        </w:rPr>
      </w:pPr>
      <w:r w:rsidRPr="00455AB8">
        <w:rPr>
          <w:rFonts w:ascii="Times New Roman" w:hAnsi="Times New Roman" w:cs="Times New Roman"/>
          <w:sz w:val="28"/>
          <w:szCs w:val="28"/>
          <w:lang w:val="ru-RU"/>
        </w:rPr>
        <w:t>Обеспечена устойчивость белорусского рубля. Изменение его курса не выходило за установленные основными направлениями денежно-кредитной политики границы. Уровень золотовалютных резервов вырос с 1 января 2006</w:t>
      </w:r>
      <w:r>
        <w:rPr>
          <w:rFonts w:ascii="Times New Roman" w:hAnsi="Times New Roman" w:cs="Times New Roman"/>
          <w:sz w:val="28"/>
          <w:szCs w:val="28"/>
          <w:lang w:val="ru-RU"/>
        </w:rPr>
        <w:t xml:space="preserve"> года по 1 октября 2010-го в 4,</w:t>
      </w:r>
      <w:r w:rsidRPr="00455AB8">
        <w:rPr>
          <w:rFonts w:ascii="Times New Roman" w:hAnsi="Times New Roman" w:cs="Times New Roman"/>
          <w:sz w:val="28"/>
          <w:szCs w:val="28"/>
          <w:lang w:val="ru-RU"/>
        </w:rPr>
        <w:t>6 раза.</w:t>
      </w:r>
    </w:p>
    <w:p w:rsidR="00C56BF1" w:rsidRPr="00FA4B30" w:rsidRDefault="002F2737" w:rsidP="002F2737">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56BF1" w:rsidRPr="00FA4B30">
        <w:rPr>
          <w:rFonts w:ascii="Times New Roman" w:hAnsi="Times New Roman" w:cs="Times New Roman"/>
          <w:sz w:val="28"/>
          <w:szCs w:val="28"/>
          <w:lang w:val="ru-RU"/>
        </w:rPr>
        <w:t>В соответствии с Основными направлениями денежно-кредитной политики на 2010 г, прирост международных резервных активов в определении Специального стан</w:t>
      </w:r>
      <w:r w:rsidR="00850B66">
        <w:rPr>
          <w:rFonts w:ascii="Times New Roman" w:hAnsi="Times New Roman" w:cs="Times New Roman"/>
          <w:sz w:val="28"/>
          <w:szCs w:val="28"/>
          <w:lang w:val="ru-RU"/>
        </w:rPr>
        <w:t xml:space="preserve">дарта распространения данных мирового валютного фонда </w:t>
      </w:r>
      <w:r w:rsidR="00C56BF1" w:rsidRPr="00FA4B30">
        <w:rPr>
          <w:rFonts w:ascii="Times New Roman" w:hAnsi="Times New Roman" w:cs="Times New Roman"/>
          <w:sz w:val="28"/>
          <w:szCs w:val="28"/>
          <w:lang w:val="ru-RU"/>
        </w:rPr>
        <w:t xml:space="preserve"> должен составить в текущем году 0,5-1,83 млрд</w:t>
      </w:r>
      <w:r w:rsidR="00C56BF1">
        <w:rPr>
          <w:rFonts w:ascii="Times New Roman" w:hAnsi="Times New Roman" w:cs="Times New Roman"/>
          <w:sz w:val="28"/>
          <w:szCs w:val="28"/>
          <w:lang w:val="ru-RU"/>
        </w:rPr>
        <w:t>.</w:t>
      </w:r>
      <w:r w:rsidR="00C56BF1" w:rsidRPr="00FA4B30">
        <w:rPr>
          <w:rFonts w:ascii="Times New Roman" w:hAnsi="Times New Roman" w:cs="Times New Roman"/>
          <w:sz w:val="28"/>
          <w:szCs w:val="28"/>
          <w:lang w:val="ru-RU"/>
        </w:rPr>
        <w:t xml:space="preserve"> долл.  </w:t>
      </w:r>
    </w:p>
    <w:p w:rsidR="00F46D3A" w:rsidRDefault="00C56BF1" w:rsidP="005B4281">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A4B30">
        <w:rPr>
          <w:rFonts w:ascii="Times New Roman" w:hAnsi="Times New Roman" w:cs="Times New Roman"/>
          <w:sz w:val="28"/>
          <w:szCs w:val="28"/>
          <w:lang w:val="ru-RU"/>
        </w:rPr>
        <w:t xml:space="preserve">По итогам 2009 г международные резервные активы увеличились в абсолютном выражении на 2,591 млрд. </w:t>
      </w:r>
      <w:r>
        <w:rPr>
          <w:rFonts w:ascii="Times New Roman" w:hAnsi="Times New Roman" w:cs="Times New Roman"/>
          <w:sz w:val="28"/>
          <w:szCs w:val="28"/>
          <w:lang w:val="ru-RU"/>
        </w:rPr>
        <w:t>долл.,</w:t>
      </w:r>
      <w:r w:rsidRPr="00FA4B30">
        <w:rPr>
          <w:rFonts w:ascii="Times New Roman" w:hAnsi="Times New Roman" w:cs="Times New Roman"/>
          <w:sz w:val="28"/>
          <w:szCs w:val="28"/>
          <w:lang w:val="ru-RU"/>
        </w:rPr>
        <w:t xml:space="preserve"> или на 84,7 проц</w:t>
      </w:r>
      <w:r>
        <w:rPr>
          <w:rFonts w:ascii="Times New Roman" w:hAnsi="Times New Roman" w:cs="Times New Roman"/>
          <w:sz w:val="28"/>
          <w:szCs w:val="28"/>
          <w:lang w:val="ru-RU"/>
        </w:rPr>
        <w:t>ентов</w:t>
      </w:r>
      <w:r w:rsidRPr="00FA4B30">
        <w:rPr>
          <w:rFonts w:ascii="Times New Roman" w:hAnsi="Times New Roman" w:cs="Times New Roman"/>
          <w:sz w:val="28"/>
          <w:szCs w:val="28"/>
          <w:lang w:val="ru-RU"/>
        </w:rPr>
        <w:t xml:space="preserve"> по сравнению с 2008 г, золотовалютные резервы Беларуси увеличились на 63,2 проц</w:t>
      </w:r>
      <w:r>
        <w:rPr>
          <w:rFonts w:ascii="Times New Roman" w:hAnsi="Times New Roman" w:cs="Times New Roman"/>
          <w:sz w:val="28"/>
          <w:szCs w:val="28"/>
          <w:lang w:val="ru-RU"/>
        </w:rPr>
        <w:t>ента</w:t>
      </w:r>
      <w:r w:rsidRPr="00FA4B30">
        <w:rPr>
          <w:rFonts w:ascii="Times New Roman" w:hAnsi="Times New Roman" w:cs="Times New Roman"/>
          <w:sz w:val="28"/>
          <w:szCs w:val="28"/>
          <w:lang w:val="ru-RU"/>
        </w:rPr>
        <w:t xml:space="preserve"> по сравнению с 2008 г до 5,979 млрд. долл.  </w:t>
      </w:r>
    </w:p>
    <w:p w:rsidR="005B4281" w:rsidRPr="005B4281" w:rsidRDefault="005B4281" w:rsidP="005B4281">
      <w:pPr>
        <w:ind w:firstLine="709"/>
        <w:jc w:val="both"/>
        <w:rPr>
          <w:rFonts w:ascii="Times New Roman" w:hAnsi="Times New Roman" w:cs="Times New Roman"/>
          <w:sz w:val="28"/>
          <w:szCs w:val="28"/>
          <w:lang w:val="ru-RU"/>
        </w:rPr>
      </w:pPr>
    </w:p>
    <w:p w:rsidR="005B4281" w:rsidRDefault="005B4281" w:rsidP="00F46D3A">
      <w:pPr>
        <w:autoSpaceDE w:val="0"/>
        <w:autoSpaceDN w:val="0"/>
        <w:adjustRightInd w:val="0"/>
        <w:ind w:firstLine="709"/>
        <w:jc w:val="both"/>
        <w:rPr>
          <w:rFonts w:ascii="Times New Roman" w:hAnsi="Times New Roman" w:cs="Times New Roman"/>
          <w:b/>
          <w:sz w:val="28"/>
          <w:szCs w:val="28"/>
          <w:lang w:val="ru-RU"/>
        </w:rPr>
      </w:pPr>
    </w:p>
    <w:p w:rsidR="005B4281" w:rsidRDefault="005B4281" w:rsidP="00F46D3A">
      <w:pPr>
        <w:autoSpaceDE w:val="0"/>
        <w:autoSpaceDN w:val="0"/>
        <w:adjustRightInd w:val="0"/>
        <w:ind w:firstLine="709"/>
        <w:jc w:val="both"/>
        <w:rPr>
          <w:rFonts w:ascii="Times New Roman" w:hAnsi="Times New Roman" w:cs="Times New Roman"/>
          <w:b/>
          <w:sz w:val="28"/>
          <w:szCs w:val="28"/>
          <w:lang w:val="ru-RU"/>
        </w:rPr>
      </w:pPr>
    </w:p>
    <w:p w:rsidR="005B4281" w:rsidRDefault="005B4281" w:rsidP="00F46D3A">
      <w:pPr>
        <w:autoSpaceDE w:val="0"/>
        <w:autoSpaceDN w:val="0"/>
        <w:adjustRightInd w:val="0"/>
        <w:ind w:firstLine="709"/>
        <w:jc w:val="both"/>
        <w:rPr>
          <w:rFonts w:ascii="Times New Roman" w:hAnsi="Times New Roman" w:cs="Times New Roman"/>
          <w:b/>
          <w:sz w:val="28"/>
          <w:szCs w:val="28"/>
          <w:lang w:val="ru-RU"/>
        </w:rPr>
      </w:pPr>
    </w:p>
    <w:p w:rsidR="005B4281" w:rsidRDefault="005B4281" w:rsidP="00F46D3A">
      <w:pPr>
        <w:autoSpaceDE w:val="0"/>
        <w:autoSpaceDN w:val="0"/>
        <w:adjustRightInd w:val="0"/>
        <w:ind w:firstLine="709"/>
        <w:jc w:val="both"/>
        <w:rPr>
          <w:rFonts w:ascii="Times New Roman" w:hAnsi="Times New Roman" w:cs="Times New Roman"/>
          <w:b/>
          <w:sz w:val="28"/>
          <w:szCs w:val="28"/>
          <w:lang w:val="ru-RU"/>
        </w:rPr>
      </w:pPr>
    </w:p>
    <w:p w:rsidR="005B4281" w:rsidRDefault="005B4281" w:rsidP="00F46D3A">
      <w:pPr>
        <w:autoSpaceDE w:val="0"/>
        <w:autoSpaceDN w:val="0"/>
        <w:adjustRightInd w:val="0"/>
        <w:ind w:firstLine="709"/>
        <w:jc w:val="both"/>
        <w:rPr>
          <w:rFonts w:ascii="Times New Roman" w:hAnsi="Times New Roman" w:cs="Times New Roman"/>
          <w:b/>
          <w:sz w:val="28"/>
          <w:szCs w:val="28"/>
          <w:lang w:val="ru-RU"/>
        </w:rPr>
      </w:pPr>
    </w:p>
    <w:p w:rsidR="005B4281" w:rsidRDefault="005B4281" w:rsidP="00F46D3A">
      <w:pPr>
        <w:autoSpaceDE w:val="0"/>
        <w:autoSpaceDN w:val="0"/>
        <w:adjustRightInd w:val="0"/>
        <w:ind w:firstLine="709"/>
        <w:jc w:val="both"/>
        <w:rPr>
          <w:rFonts w:ascii="Times New Roman" w:hAnsi="Times New Roman" w:cs="Times New Roman"/>
          <w:b/>
          <w:sz w:val="28"/>
          <w:szCs w:val="28"/>
          <w:lang w:val="ru-RU"/>
        </w:rPr>
      </w:pPr>
    </w:p>
    <w:p w:rsidR="005B4281" w:rsidRDefault="005B4281" w:rsidP="00F46D3A">
      <w:pPr>
        <w:autoSpaceDE w:val="0"/>
        <w:autoSpaceDN w:val="0"/>
        <w:adjustRightInd w:val="0"/>
        <w:ind w:firstLine="709"/>
        <w:jc w:val="both"/>
        <w:rPr>
          <w:rFonts w:ascii="Times New Roman" w:hAnsi="Times New Roman" w:cs="Times New Roman"/>
          <w:b/>
          <w:sz w:val="28"/>
          <w:szCs w:val="28"/>
          <w:lang w:val="ru-RU"/>
        </w:rPr>
      </w:pPr>
    </w:p>
    <w:p w:rsidR="005B4281" w:rsidRDefault="005B4281" w:rsidP="00F46D3A">
      <w:pPr>
        <w:autoSpaceDE w:val="0"/>
        <w:autoSpaceDN w:val="0"/>
        <w:adjustRightInd w:val="0"/>
        <w:ind w:firstLine="709"/>
        <w:jc w:val="both"/>
        <w:rPr>
          <w:rFonts w:ascii="Times New Roman" w:hAnsi="Times New Roman" w:cs="Times New Roman"/>
          <w:b/>
          <w:sz w:val="28"/>
          <w:szCs w:val="28"/>
          <w:lang w:val="ru-RU"/>
        </w:rPr>
      </w:pPr>
    </w:p>
    <w:p w:rsidR="005B4281" w:rsidRDefault="005B4281" w:rsidP="00F46D3A">
      <w:pPr>
        <w:autoSpaceDE w:val="0"/>
        <w:autoSpaceDN w:val="0"/>
        <w:adjustRightInd w:val="0"/>
        <w:ind w:firstLine="709"/>
        <w:jc w:val="both"/>
        <w:rPr>
          <w:rFonts w:ascii="Times New Roman" w:hAnsi="Times New Roman" w:cs="Times New Roman"/>
          <w:b/>
          <w:sz w:val="28"/>
          <w:szCs w:val="28"/>
          <w:lang w:val="ru-RU"/>
        </w:rPr>
      </w:pPr>
    </w:p>
    <w:p w:rsidR="005B4281" w:rsidRDefault="005B4281" w:rsidP="00F46D3A">
      <w:pPr>
        <w:autoSpaceDE w:val="0"/>
        <w:autoSpaceDN w:val="0"/>
        <w:adjustRightInd w:val="0"/>
        <w:ind w:firstLine="709"/>
        <w:jc w:val="both"/>
        <w:rPr>
          <w:rFonts w:ascii="Times New Roman" w:hAnsi="Times New Roman" w:cs="Times New Roman"/>
          <w:b/>
          <w:sz w:val="28"/>
          <w:szCs w:val="28"/>
          <w:lang w:val="ru-RU"/>
        </w:rPr>
      </w:pPr>
    </w:p>
    <w:p w:rsidR="00572822" w:rsidRPr="00C213DA" w:rsidRDefault="00C213DA" w:rsidP="00F46D3A">
      <w:pPr>
        <w:autoSpaceDE w:val="0"/>
        <w:autoSpaceDN w:val="0"/>
        <w:adjustRightInd w:val="0"/>
        <w:ind w:firstLine="709"/>
        <w:jc w:val="both"/>
        <w:rPr>
          <w:rFonts w:ascii="Times New Roman" w:hAnsi="Times New Roman" w:cs="Times New Roman"/>
          <w:b/>
          <w:sz w:val="28"/>
          <w:szCs w:val="28"/>
          <w:lang w:val="ru-RU"/>
        </w:rPr>
      </w:pPr>
      <w:r w:rsidRPr="00C213DA">
        <w:rPr>
          <w:rFonts w:ascii="Times New Roman" w:hAnsi="Times New Roman" w:cs="Times New Roman"/>
          <w:b/>
          <w:sz w:val="28"/>
          <w:szCs w:val="28"/>
          <w:lang w:val="ru-RU"/>
        </w:rPr>
        <w:lastRenderedPageBreak/>
        <w:t>2.3</w:t>
      </w:r>
      <w:r w:rsidR="00E97E5A">
        <w:rPr>
          <w:rFonts w:ascii="Times New Roman" w:hAnsi="Times New Roman" w:cs="Times New Roman"/>
          <w:b/>
          <w:sz w:val="28"/>
          <w:szCs w:val="28"/>
          <w:lang w:val="ru-RU"/>
        </w:rPr>
        <w:t xml:space="preserve"> </w:t>
      </w:r>
      <w:r w:rsidR="00572822" w:rsidRPr="00C213DA">
        <w:rPr>
          <w:rFonts w:ascii="Times New Roman" w:hAnsi="Times New Roman" w:cs="Times New Roman"/>
          <w:b/>
          <w:sz w:val="28"/>
          <w:szCs w:val="28"/>
          <w:lang w:val="ru-RU"/>
        </w:rPr>
        <w:t>Инструменты современной денежно-кредитной политики Национального банка Республики Беларусь</w:t>
      </w:r>
    </w:p>
    <w:p w:rsidR="00572822" w:rsidRDefault="00572822" w:rsidP="0099277D">
      <w:pPr>
        <w:autoSpaceDE w:val="0"/>
        <w:autoSpaceDN w:val="0"/>
        <w:adjustRightInd w:val="0"/>
        <w:ind w:firstLine="709"/>
        <w:jc w:val="both"/>
        <w:rPr>
          <w:rFonts w:ascii="Times New Roman" w:hAnsi="Times New Roman" w:cs="Times New Roman"/>
          <w:b/>
          <w:sz w:val="28"/>
          <w:szCs w:val="28"/>
          <w:lang w:val="ru-RU"/>
        </w:rPr>
      </w:pPr>
    </w:p>
    <w:p w:rsidR="00572822" w:rsidRDefault="007A4D64" w:rsidP="0099277D">
      <w:pPr>
        <w:autoSpaceDE w:val="0"/>
        <w:autoSpaceDN w:val="0"/>
        <w:adjustRightInd w:val="0"/>
        <w:ind w:firstLine="709"/>
        <w:jc w:val="both"/>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p>
    <w:p w:rsidR="007A4D64" w:rsidRDefault="007A4D64" w:rsidP="0099277D">
      <w:pPr>
        <w:pStyle w:val="a3"/>
        <w:ind w:left="0" w:firstLine="709"/>
        <w:jc w:val="both"/>
        <w:rPr>
          <w:rFonts w:ascii="Times New Roman" w:hAnsi="Times New Roman" w:cs="Times New Roman"/>
          <w:sz w:val="28"/>
          <w:szCs w:val="28"/>
          <w:lang w:val="ru-RU"/>
        </w:rPr>
      </w:pPr>
      <w:r w:rsidRPr="007A4D64">
        <w:rPr>
          <w:rFonts w:ascii="Times New Roman" w:hAnsi="Times New Roman" w:cs="Times New Roman"/>
          <w:sz w:val="28"/>
          <w:szCs w:val="28"/>
          <w:lang w:val="ru-RU"/>
        </w:rPr>
        <w:t>Процентная политика</w:t>
      </w:r>
      <w:r>
        <w:rPr>
          <w:rFonts w:ascii="Times New Roman" w:hAnsi="Times New Roman" w:cs="Times New Roman"/>
          <w:sz w:val="28"/>
          <w:szCs w:val="28"/>
          <w:lang w:val="ru-RU"/>
        </w:rPr>
        <w:t xml:space="preserve"> Национального банка Республики</w:t>
      </w:r>
      <w:r w:rsidRPr="007A4D64">
        <w:rPr>
          <w:rFonts w:ascii="Times New Roman" w:hAnsi="Times New Roman" w:cs="Times New Roman"/>
          <w:sz w:val="28"/>
          <w:szCs w:val="28"/>
          <w:lang w:val="ru-RU"/>
        </w:rPr>
        <w:t xml:space="preserve"> Беларусь</w:t>
      </w:r>
      <w:r>
        <w:rPr>
          <w:rFonts w:ascii="Times New Roman" w:hAnsi="Times New Roman" w:cs="Times New Roman"/>
          <w:sz w:val="28"/>
          <w:szCs w:val="28"/>
          <w:lang w:val="ru-RU"/>
        </w:rPr>
        <w:t>.</w:t>
      </w:r>
    </w:p>
    <w:p w:rsidR="007A4D64" w:rsidRDefault="00572822" w:rsidP="0099277D">
      <w:pPr>
        <w:pStyle w:val="a3"/>
        <w:ind w:left="0" w:firstLine="709"/>
        <w:jc w:val="both"/>
        <w:rPr>
          <w:rFonts w:ascii="Times New Roman" w:hAnsi="Times New Roman" w:cs="Times New Roman"/>
          <w:sz w:val="28"/>
          <w:szCs w:val="28"/>
          <w:lang w:val="ru-RU"/>
        </w:rPr>
      </w:pPr>
      <w:r w:rsidRPr="00572822">
        <w:rPr>
          <w:rFonts w:ascii="Times New Roman" w:hAnsi="Times New Roman" w:cs="Times New Roman"/>
          <w:sz w:val="28"/>
          <w:szCs w:val="28"/>
          <w:lang w:val="ru-RU"/>
        </w:rPr>
        <w:t>Процентная политика в январе</w:t>
      </w:r>
      <w:r w:rsidR="00BE2945">
        <w:rPr>
          <w:rFonts w:ascii="Times New Roman" w:hAnsi="Times New Roman" w:cs="Times New Roman"/>
          <w:sz w:val="28"/>
          <w:szCs w:val="28"/>
          <w:lang w:val="ru-RU"/>
        </w:rPr>
        <w:t xml:space="preserve"> </w:t>
      </w:r>
      <w:r w:rsidRPr="00572822">
        <w:rPr>
          <w:rFonts w:ascii="Times New Roman" w:hAnsi="Times New Roman" w:cs="Times New Roman"/>
          <w:sz w:val="28"/>
          <w:szCs w:val="28"/>
          <w:lang w:val="ru-RU"/>
        </w:rPr>
        <w:t xml:space="preserve">- сентябре </w:t>
      </w:r>
      <w:r>
        <w:rPr>
          <w:rFonts w:ascii="Times New Roman" w:hAnsi="Times New Roman" w:cs="Times New Roman"/>
          <w:sz w:val="28"/>
          <w:szCs w:val="28"/>
          <w:lang w:val="ru-RU"/>
        </w:rPr>
        <w:t>2010 г. была направлена на снижение общего уровня процентных ставок в экономике в целях повышения доступности кредитных ресурсов при сохранении возможности обеспечения привлек</w:t>
      </w:r>
      <w:r w:rsidR="007A4D64">
        <w:rPr>
          <w:rFonts w:ascii="Times New Roman" w:hAnsi="Times New Roman" w:cs="Times New Roman"/>
          <w:sz w:val="28"/>
          <w:szCs w:val="28"/>
          <w:lang w:val="ru-RU"/>
        </w:rPr>
        <w:t>ательности банковских депозитов</w:t>
      </w:r>
      <w:r>
        <w:rPr>
          <w:rFonts w:ascii="Times New Roman" w:hAnsi="Times New Roman" w:cs="Times New Roman"/>
          <w:sz w:val="28"/>
          <w:szCs w:val="28"/>
          <w:lang w:val="ru-RU"/>
        </w:rPr>
        <w:t>.</w:t>
      </w:r>
    </w:p>
    <w:p w:rsidR="00572822" w:rsidRDefault="00572822" w:rsidP="0099277D">
      <w:pPr>
        <w:pStyle w:val="a3"/>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январе - сентябре 2010 г. Национальный банк осуществил постепенное снижение ставки рефинансирования, установив её с 15 сентября 2010 г. на уровне 10,5 процента годовых, при 13,5 процента годовых на начало 2010 г.</w:t>
      </w:r>
    </w:p>
    <w:p w:rsidR="00572822" w:rsidRDefault="00AF0675" w:rsidP="00AF0675">
      <w:pPr>
        <w:tabs>
          <w:tab w:val="left" w:pos="709"/>
        </w:tabs>
        <w:autoSpaceDE w:val="0"/>
        <w:autoSpaceDN w:val="0"/>
        <w:adjustRightInd w:val="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309CB">
        <w:rPr>
          <w:rFonts w:ascii="Times New Roman" w:hAnsi="Times New Roman" w:cs="Times New Roman"/>
          <w:sz w:val="28"/>
          <w:szCs w:val="28"/>
          <w:lang w:val="ru-RU"/>
        </w:rPr>
        <w:t xml:space="preserve"> </w:t>
      </w:r>
      <w:r w:rsidR="00572822" w:rsidRPr="00572822">
        <w:rPr>
          <w:rFonts w:ascii="Times New Roman" w:hAnsi="Times New Roman" w:cs="Times New Roman"/>
          <w:sz w:val="28"/>
          <w:szCs w:val="28"/>
          <w:lang w:val="ru-RU"/>
        </w:rPr>
        <w:t>Одновременно</w:t>
      </w:r>
      <w:r w:rsidR="00572822">
        <w:rPr>
          <w:rFonts w:ascii="Times New Roman" w:hAnsi="Times New Roman" w:cs="Times New Roman"/>
          <w:sz w:val="28"/>
          <w:szCs w:val="28"/>
          <w:lang w:val="ru-RU"/>
        </w:rPr>
        <w:t xml:space="preserve"> со ставкой рефинансирования были снижены процентные ставки по постоянно доступным и двухсторонним операциям поддержки ликвидности – на 5, 5 процентного пункта – с 21, 5 процента годовых до 16 процентов годовы</w:t>
      </w:r>
      <w:r w:rsidR="00C57707">
        <w:rPr>
          <w:rFonts w:ascii="Times New Roman" w:hAnsi="Times New Roman" w:cs="Times New Roman"/>
          <w:sz w:val="28"/>
          <w:szCs w:val="28"/>
          <w:lang w:val="ru-RU"/>
        </w:rPr>
        <w:t>х, по депозиту овернайт – на 2,</w:t>
      </w:r>
      <w:r w:rsidR="00572822">
        <w:rPr>
          <w:rFonts w:ascii="Times New Roman" w:hAnsi="Times New Roman" w:cs="Times New Roman"/>
          <w:sz w:val="28"/>
          <w:szCs w:val="28"/>
          <w:lang w:val="ru-RU"/>
        </w:rPr>
        <w:t xml:space="preserve">5 процентного пункта, до 7 процентов годовых. </w:t>
      </w:r>
    </w:p>
    <w:p w:rsidR="001309CB" w:rsidRDefault="00572822" w:rsidP="0099277D">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Процентные ставки по постоянно доступным </w:t>
      </w:r>
      <w:r w:rsidR="0040125C">
        <w:rPr>
          <w:rFonts w:ascii="Times New Roman" w:hAnsi="Times New Roman" w:cs="Times New Roman"/>
          <w:sz w:val="28"/>
          <w:szCs w:val="28"/>
          <w:lang w:val="ru-RU"/>
        </w:rPr>
        <w:t xml:space="preserve">операциям регулирования ликвидности задавали коридор колебаний процентных ставок на однодневном рынке МБК. Внутри заданного коридора уровень процентных ставок  сглаживался проводимыми Национальным банком аукционными операциями регулирования ликвидности. При этом в январе - сентябре 2010 г. Национальный банк осуществлял плановое снижение процентных ставок по аукционным операциям поддержания ликвидности, что повлекло за собой снижение уровня процентных ставок на </w:t>
      </w:r>
      <w:r w:rsidR="005E0F32">
        <w:rPr>
          <w:rFonts w:ascii="Times New Roman" w:hAnsi="Times New Roman" w:cs="Times New Roman"/>
          <w:sz w:val="28"/>
          <w:szCs w:val="28"/>
          <w:lang w:val="ru-RU"/>
        </w:rPr>
        <w:t>рублевом рынке МБК</w:t>
      </w:r>
      <w:r w:rsidR="005E0F32" w:rsidRPr="005E0F32">
        <w:rPr>
          <w:rFonts w:ascii="Times New Roman" w:hAnsi="Times New Roman" w:cs="Times New Roman"/>
          <w:noProof/>
          <w:sz w:val="28"/>
          <w:szCs w:val="28"/>
          <w:lang w:val="ru-RU" w:eastAsia="ru-RU"/>
        </w:rPr>
        <w:t xml:space="preserve"> [</w:t>
      </w:r>
      <w:r w:rsidR="005E0F32">
        <w:rPr>
          <w:rFonts w:ascii="Times New Roman" w:hAnsi="Times New Roman" w:cs="Times New Roman"/>
          <w:noProof/>
          <w:sz w:val="28"/>
          <w:szCs w:val="28"/>
          <w:lang w:val="ru-RU" w:eastAsia="ru-RU"/>
        </w:rPr>
        <w:t>13</w:t>
      </w:r>
      <w:r w:rsidR="005E0F32" w:rsidRPr="005E0F32">
        <w:rPr>
          <w:rFonts w:ascii="Times New Roman" w:hAnsi="Times New Roman" w:cs="Times New Roman"/>
          <w:noProof/>
          <w:sz w:val="28"/>
          <w:szCs w:val="28"/>
          <w:lang w:val="ru-RU" w:eastAsia="ru-RU"/>
        </w:rPr>
        <w:t xml:space="preserve">, </w:t>
      </w:r>
      <w:r w:rsidR="005E0F32">
        <w:rPr>
          <w:rFonts w:ascii="Times New Roman" w:hAnsi="Times New Roman" w:cs="Times New Roman"/>
          <w:noProof/>
          <w:sz w:val="28"/>
          <w:szCs w:val="28"/>
          <w:lang w:eastAsia="ru-RU"/>
        </w:rPr>
        <w:t>c</w:t>
      </w:r>
      <w:r w:rsidR="005E0F32">
        <w:rPr>
          <w:rFonts w:ascii="Times New Roman" w:hAnsi="Times New Roman" w:cs="Times New Roman"/>
          <w:noProof/>
          <w:sz w:val="28"/>
          <w:szCs w:val="28"/>
          <w:lang w:val="ru-RU" w:eastAsia="ru-RU"/>
        </w:rPr>
        <w:t xml:space="preserve">. </w:t>
      </w:r>
      <w:r w:rsidR="005E0F32" w:rsidRPr="005E0F32">
        <w:rPr>
          <w:rFonts w:ascii="Times New Roman" w:hAnsi="Times New Roman" w:cs="Times New Roman"/>
          <w:noProof/>
          <w:sz w:val="28"/>
          <w:szCs w:val="28"/>
          <w:lang w:val="ru-RU" w:eastAsia="ru-RU"/>
        </w:rPr>
        <w:t>9].</w:t>
      </w:r>
    </w:p>
    <w:p w:rsidR="001309CB" w:rsidRDefault="0040125C" w:rsidP="0099277D">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Фактический уровень процентных ставок по остатку задолженности по операциям предоставления ликвидности на открытом рынке (ломбардный аукцион) снизился с 19 процентов годовых в январе 2010 г. до 11 процентов годовых в сентябре. </w:t>
      </w:r>
    </w:p>
    <w:p w:rsidR="00FD2468" w:rsidRDefault="0040125C" w:rsidP="0099277D">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 учётом ситуации с ликвидностью банковского сектора и уровня ставок Национального банка по аукционным операциям на открытом рынке средневзвешенная процентная ставка по однодневному межбанковскому кредиту в белорусских рублях снизилась в сентябре  2010г. на уровне  10,1 процента годовых, уменьшившись по сравнению с январским знач</w:t>
      </w:r>
      <w:r w:rsidR="00C57707">
        <w:rPr>
          <w:rFonts w:ascii="Times New Roman" w:hAnsi="Times New Roman" w:cs="Times New Roman"/>
          <w:sz w:val="28"/>
          <w:szCs w:val="28"/>
          <w:lang w:val="ru-RU"/>
        </w:rPr>
        <w:t>ением на 8,</w:t>
      </w:r>
      <w:r>
        <w:rPr>
          <w:rFonts w:ascii="Times New Roman" w:hAnsi="Times New Roman" w:cs="Times New Roman"/>
          <w:sz w:val="28"/>
          <w:szCs w:val="28"/>
          <w:lang w:val="ru-RU"/>
        </w:rPr>
        <w:t>1 процентног</w:t>
      </w:r>
      <w:r w:rsidR="00C57707">
        <w:rPr>
          <w:rFonts w:ascii="Times New Roman" w:hAnsi="Times New Roman" w:cs="Times New Roman"/>
          <w:sz w:val="28"/>
          <w:szCs w:val="28"/>
          <w:lang w:val="ru-RU"/>
        </w:rPr>
        <w:t>о пункта (в январе 2010г. – 18,</w:t>
      </w:r>
      <w:r>
        <w:rPr>
          <w:rFonts w:ascii="Times New Roman" w:hAnsi="Times New Roman" w:cs="Times New Roman"/>
          <w:sz w:val="28"/>
          <w:szCs w:val="28"/>
          <w:lang w:val="ru-RU"/>
        </w:rPr>
        <w:t>2 процента годовых)</w:t>
      </w:r>
      <w:r w:rsidR="00D13A63">
        <w:rPr>
          <w:rFonts w:ascii="Times New Roman" w:hAnsi="Times New Roman" w:cs="Times New Roman"/>
          <w:sz w:val="28"/>
          <w:szCs w:val="28"/>
          <w:lang w:val="ru-RU"/>
        </w:rPr>
        <w:t xml:space="preserve"> (рисунок 1).</w:t>
      </w:r>
    </w:p>
    <w:p w:rsidR="001309CB" w:rsidRDefault="001309CB" w:rsidP="00AF0675">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Предпринятые Национальным банком меры в области процентной политики обусловили уменьшение процентных ставок на депозитном и кредитном рынках. </w:t>
      </w:r>
    </w:p>
    <w:p w:rsidR="0099277D" w:rsidRDefault="001309CB" w:rsidP="00AF0675">
      <w:pPr>
        <w:tabs>
          <w:tab w:val="left" w:pos="709"/>
          <w:tab w:val="left" w:pos="851"/>
        </w:tabs>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августе 2010 г. ставка по новым срочным депозитам в рублях сложилась на уровне 10,4 процента годовых, уменьшившись с январём 2010г.  на 7, 4 процентного пункта. При этом ставка по вновь привлечённым срочным рублевым депозитам физических лиц в сентябре 2010г. составила </w:t>
      </w:r>
      <w:r w:rsidR="0099277D">
        <w:rPr>
          <w:rFonts w:ascii="Times New Roman" w:hAnsi="Times New Roman" w:cs="Times New Roman"/>
          <w:sz w:val="28"/>
          <w:szCs w:val="28"/>
          <w:lang w:val="ru-RU"/>
        </w:rPr>
        <w:lastRenderedPageBreak/>
        <w:t>15,6 процента годовых против 21,2 процента годовых в январе 2010г (рисунок 2).</w:t>
      </w:r>
    </w:p>
    <w:p w:rsidR="00AF0675" w:rsidRPr="00B1662D" w:rsidRDefault="00AF0675" w:rsidP="00AF0675">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Ставка по вновь привлечённым срочным депозитам юридических лиц снизилась с 16, 4 процента годовых в январе 2010г. до 8,7 процента годовых в сентябре 2010г.</w:t>
      </w:r>
    </w:p>
    <w:p w:rsidR="00B40A0E" w:rsidRDefault="00B1662D" w:rsidP="00F46D3A">
      <w:pPr>
        <w:autoSpaceDE w:val="0"/>
        <w:autoSpaceDN w:val="0"/>
        <w:adjustRightInd w:val="0"/>
        <w:jc w:val="both"/>
        <w:rPr>
          <w:rFonts w:ascii="Times New Roman" w:hAnsi="Times New Roman" w:cs="Times New Roman"/>
          <w:noProof/>
          <w:sz w:val="28"/>
          <w:szCs w:val="28"/>
          <w:lang w:val="ru-RU" w:eastAsia="ru-RU"/>
        </w:rPr>
      </w:pPr>
      <w:r>
        <w:rPr>
          <w:rFonts w:ascii="Times New Roman" w:hAnsi="Times New Roman" w:cs="Times New Roman"/>
          <w:noProof/>
          <w:sz w:val="28"/>
          <w:szCs w:val="28"/>
          <w:lang w:val="ru-RU" w:eastAsia="ru-RU"/>
        </w:rPr>
        <w:drawing>
          <wp:inline distT="0" distB="0" distL="0" distR="0">
            <wp:extent cx="5962650" cy="337095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65769" cy="3372718"/>
                    </a:xfrm>
                    <a:prstGeom prst="rect">
                      <a:avLst/>
                    </a:prstGeom>
                    <a:noFill/>
                    <a:ln w="9525">
                      <a:noFill/>
                      <a:miter lim="800000"/>
                      <a:headEnd/>
                      <a:tailEnd/>
                    </a:ln>
                  </pic:spPr>
                </pic:pic>
              </a:graphicData>
            </a:graphic>
          </wp:inline>
        </w:drawing>
      </w:r>
    </w:p>
    <w:p w:rsidR="0099277D" w:rsidRDefault="0099277D" w:rsidP="0099277D">
      <w:pPr>
        <w:autoSpaceDE w:val="0"/>
        <w:autoSpaceDN w:val="0"/>
        <w:adjustRightInd w:val="0"/>
        <w:ind w:left="-709"/>
        <w:jc w:val="both"/>
        <w:rPr>
          <w:rFonts w:ascii="Times New Roman" w:hAnsi="Times New Roman" w:cs="Times New Roman"/>
          <w:noProof/>
          <w:sz w:val="28"/>
          <w:szCs w:val="28"/>
          <w:lang w:val="ru-RU" w:eastAsia="ru-RU"/>
        </w:rPr>
      </w:pPr>
    </w:p>
    <w:p w:rsidR="0099277D" w:rsidRDefault="00B1662D" w:rsidP="00F46D3A">
      <w:pPr>
        <w:autoSpaceDE w:val="0"/>
        <w:autoSpaceDN w:val="0"/>
        <w:adjustRightInd w:val="0"/>
        <w:ind w:firstLine="709"/>
        <w:jc w:val="both"/>
        <w:rPr>
          <w:rFonts w:ascii="Times New Roman" w:hAnsi="Times New Roman" w:cs="Times New Roman"/>
          <w:noProof/>
          <w:sz w:val="28"/>
          <w:szCs w:val="28"/>
          <w:lang w:val="ru-RU" w:eastAsia="ru-RU"/>
        </w:rPr>
      </w:pPr>
      <w:r>
        <w:rPr>
          <w:rFonts w:ascii="Times New Roman" w:hAnsi="Times New Roman" w:cs="Times New Roman"/>
          <w:noProof/>
          <w:sz w:val="28"/>
          <w:szCs w:val="28"/>
          <w:lang w:val="ru-RU" w:eastAsia="ru-RU"/>
        </w:rPr>
        <w:t>Рисунок 1 - Динамика ставок по инструментам регулирования ликвидности и ставки МБК</w:t>
      </w:r>
      <w:r w:rsidR="005E0F32">
        <w:rPr>
          <w:rFonts w:ascii="Times New Roman" w:hAnsi="Times New Roman" w:cs="Times New Roman"/>
          <w:noProof/>
          <w:sz w:val="28"/>
          <w:szCs w:val="28"/>
          <w:lang w:val="ru-RU" w:eastAsia="ru-RU"/>
        </w:rPr>
        <w:t xml:space="preserve"> </w:t>
      </w:r>
      <w:r w:rsidR="005E0F32" w:rsidRPr="005E0F32">
        <w:rPr>
          <w:rFonts w:ascii="Times New Roman" w:hAnsi="Times New Roman" w:cs="Times New Roman"/>
          <w:noProof/>
          <w:sz w:val="28"/>
          <w:szCs w:val="28"/>
          <w:lang w:val="ru-RU" w:eastAsia="ru-RU"/>
        </w:rPr>
        <w:t>[</w:t>
      </w:r>
      <w:r w:rsidR="005E0F32">
        <w:rPr>
          <w:rFonts w:ascii="Times New Roman" w:hAnsi="Times New Roman" w:cs="Times New Roman"/>
          <w:noProof/>
          <w:sz w:val="28"/>
          <w:szCs w:val="28"/>
          <w:lang w:val="ru-RU" w:eastAsia="ru-RU"/>
        </w:rPr>
        <w:t>13</w:t>
      </w:r>
      <w:r w:rsidR="005E0F32" w:rsidRPr="005E0F32">
        <w:rPr>
          <w:rFonts w:ascii="Times New Roman" w:hAnsi="Times New Roman" w:cs="Times New Roman"/>
          <w:noProof/>
          <w:sz w:val="28"/>
          <w:szCs w:val="28"/>
          <w:lang w:val="ru-RU" w:eastAsia="ru-RU"/>
        </w:rPr>
        <w:t xml:space="preserve">, </w:t>
      </w:r>
      <w:r w:rsidR="005E0F32">
        <w:rPr>
          <w:rFonts w:ascii="Times New Roman" w:hAnsi="Times New Roman" w:cs="Times New Roman"/>
          <w:noProof/>
          <w:sz w:val="28"/>
          <w:szCs w:val="28"/>
          <w:lang w:eastAsia="ru-RU"/>
        </w:rPr>
        <w:t>c</w:t>
      </w:r>
      <w:r w:rsidR="005E0F32">
        <w:rPr>
          <w:rFonts w:ascii="Times New Roman" w:hAnsi="Times New Roman" w:cs="Times New Roman"/>
          <w:noProof/>
          <w:sz w:val="28"/>
          <w:szCs w:val="28"/>
          <w:lang w:val="ru-RU" w:eastAsia="ru-RU"/>
        </w:rPr>
        <w:t xml:space="preserve">. </w:t>
      </w:r>
      <w:r w:rsidR="005E0F32" w:rsidRPr="005E0F32">
        <w:rPr>
          <w:rFonts w:ascii="Times New Roman" w:hAnsi="Times New Roman" w:cs="Times New Roman"/>
          <w:noProof/>
          <w:sz w:val="28"/>
          <w:szCs w:val="28"/>
          <w:lang w:val="ru-RU" w:eastAsia="ru-RU"/>
        </w:rPr>
        <w:t>10].</w:t>
      </w:r>
    </w:p>
    <w:p w:rsidR="00F46D3A" w:rsidRDefault="0099277D" w:rsidP="00F46D3A">
      <w:pPr>
        <w:tabs>
          <w:tab w:val="left" w:pos="9214"/>
        </w:tabs>
        <w:autoSpaceDE w:val="0"/>
        <w:autoSpaceDN w:val="0"/>
        <w:adjustRightInd w:val="0"/>
        <w:jc w:val="both"/>
        <w:rPr>
          <w:rFonts w:ascii="Times New Roman" w:hAnsi="Times New Roman" w:cs="Times New Roman"/>
          <w:sz w:val="28"/>
          <w:szCs w:val="28"/>
          <w:lang w:val="ru-RU"/>
        </w:rPr>
      </w:pPr>
      <w:r w:rsidRPr="0099277D">
        <w:rPr>
          <w:rFonts w:ascii="Times New Roman" w:hAnsi="Times New Roman" w:cs="Times New Roman"/>
          <w:sz w:val="28"/>
          <w:szCs w:val="28"/>
          <w:lang w:val="ru-RU"/>
        </w:rPr>
        <w:drawing>
          <wp:inline distT="0" distB="0" distL="0" distR="0">
            <wp:extent cx="6016625" cy="3473206"/>
            <wp:effectExtent l="19050" t="0" r="3175" b="0"/>
            <wp:docPr id="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6016625" cy="3473206"/>
                    </a:xfrm>
                    <a:prstGeom prst="rect">
                      <a:avLst/>
                    </a:prstGeom>
                    <a:noFill/>
                    <a:ln w="9525">
                      <a:noFill/>
                      <a:miter lim="800000"/>
                      <a:headEnd/>
                      <a:tailEnd/>
                    </a:ln>
                  </pic:spPr>
                </pic:pic>
              </a:graphicData>
            </a:graphic>
          </wp:inline>
        </w:drawing>
      </w:r>
    </w:p>
    <w:p w:rsidR="00F46D3A" w:rsidRDefault="00F46D3A" w:rsidP="00F46D3A">
      <w:pPr>
        <w:autoSpaceDE w:val="0"/>
        <w:autoSpaceDN w:val="0"/>
        <w:adjustRightInd w:val="0"/>
        <w:ind w:firstLine="709"/>
        <w:jc w:val="both"/>
        <w:rPr>
          <w:rFonts w:ascii="Times New Roman" w:hAnsi="Times New Roman" w:cs="Times New Roman"/>
          <w:sz w:val="28"/>
          <w:szCs w:val="28"/>
          <w:lang w:val="ru-RU"/>
        </w:rPr>
      </w:pPr>
    </w:p>
    <w:p w:rsidR="00F46D3A" w:rsidRPr="005E0F32" w:rsidRDefault="00F46D3A" w:rsidP="00F46D3A">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Рисунок 2 – Динамика ставок по вновь привлечённым срочным рублевым депозитам</w:t>
      </w:r>
      <w:r w:rsidRPr="005E0F32">
        <w:rPr>
          <w:rFonts w:ascii="Times New Roman" w:hAnsi="Times New Roman" w:cs="Times New Roman"/>
          <w:sz w:val="28"/>
          <w:szCs w:val="28"/>
          <w:lang w:val="ru-RU"/>
        </w:rPr>
        <w:t xml:space="preserve"> [13, </w:t>
      </w:r>
      <w:r>
        <w:rPr>
          <w:rFonts w:ascii="Times New Roman" w:hAnsi="Times New Roman" w:cs="Times New Roman"/>
          <w:sz w:val="28"/>
          <w:szCs w:val="28"/>
        </w:rPr>
        <w:t>c</w:t>
      </w:r>
      <w:r w:rsidRPr="005E0F32">
        <w:rPr>
          <w:rFonts w:ascii="Times New Roman" w:hAnsi="Times New Roman" w:cs="Times New Roman"/>
          <w:sz w:val="28"/>
          <w:szCs w:val="28"/>
          <w:lang w:val="ru-RU"/>
        </w:rPr>
        <w:t>. 11].</w:t>
      </w:r>
    </w:p>
    <w:p w:rsidR="00AF0675" w:rsidRDefault="00A31446" w:rsidP="00AF0675">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Процентная ставка по вновь привлечённым срочным депозитам физических лиц в иностранной валюте уменьшилась с 8 до 6, 8 процента годовых соответственно.</w:t>
      </w:r>
    </w:p>
    <w:p w:rsidR="00A31446" w:rsidRDefault="00A31446" w:rsidP="00AF0675">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Средняя объявленная процентная ставка по новым кредитам банков в белорусских рублях в сентябре 2010г. сложилась на уровне 13, 7 процентов годовых, снизившись на 6,8 процентного пункта по сравнению с январём 2010г.</w:t>
      </w:r>
      <w:r w:rsidR="00BE2945">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0099277D">
        <w:rPr>
          <w:rFonts w:ascii="Times New Roman" w:hAnsi="Times New Roman" w:cs="Times New Roman"/>
          <w:sz w:val="28"/>
          <w:szCs w:val="28"/>
          <w:lang w:val="ru-RU"/>
        </w:rPr>
        <w:t>рисунок</w:t>
      </w:r>
      <w:r w:rsidR="00813488">
        <w:rPr>
          <w:rFonts w:ascii="Times New Roman" w:hAnsi="Times New Roman" w:cs="Times New Roman"/>
          <w:sz w:val="28"/>
          <w:szCs w:val="28"/>
          <w:lang w:val="ru-RU"/>
        </w:rPr>
        <w:t xml:space="preserve"> </w:t>
      </w:r>
      <w:r w:rsidR="00BE2945">
        <w:rPr>
          <w:rFonts w:ascii="Times New Roman" w:hAnsi="Times New Roman" w:cs="Times New Roman"/>
          <w:sz w:val="28"/>
          <w:szCs w:val="28"/>
          <w:lang w:val="ru-RU"/>
        </w:rPr>
        <w:t>3</w:t>
      </w:r>
      <w:r>
        <w:rPr>
          <w:rFonts w:ascii="Times New Roman" w:hAnsi="Times New Roman" w:cs="Times New Roman"/>
          <w:sz w:val="28"/>
          <w:szCs w:val="28"/>
          <w:lang w:val="ru-RU"/>
        </w:rPr>
        <w:t>)</w:t>
      </w:r>
      <w:r w:rsidR="0099277D">
        <w:rPr>
          <w:rFonts w:ascii="Times New Roman" w:hAnsi="Times New Roman" w:cs="Times New Roman"/>
          <w:sz w:val="28"/>
          <w:szCs w:val="28"/>
          <w:lang w:val="ru-RU"/>
        </w:rPr>
        <w:t>.</w:t>
      </w:r>
      <w:r w:rsidR="00BE2945">
        <w:rPr>
          <w:rFonts w:ascii="Times New Roman" w:hAnsi="Times New Roman" w:cs="Times New Roman"/>
          <w:sz w:val="28"/>
          <w:szCs w:val="28"/>
          <w:lang w:val="ru-RU"/>
        </w:rPr>
        <w:t xml:space="preserve"> </w:t>
      </w:r>
    </w:p>
    <w:p w:rsidR="00AF0675" w:rsidRDefault="00AF0675" w:rsidP="00AF0675">
      <w:pPr>
        <w:autoSpaceDE w:val="0"/>
        <w:autoSpaceDN w:val="0"/>
        <w:adjustRightInd w:val="0"/>
        <w:ind w:firstLine="709"/>
        <w:jc w:val="both"/>
        <w:rPr>
          <w:rFonts w:ascii="Times New Roman" w:hAnsi="Times New Roman" w:cs="Times New Roman"/>
          <w:sz w:val="28"/>
          <w:szCs w:val="28"/>
          <w:lang w:val="ru-RU"/>
        </w:rPr>
      </w:pPr>
    </w:p>
    <w:p w:rsidR="00B441D2" w:rsidRDefault="00AF0675" w:rsidP="00AF0675">
      <w:pPr>
        <w:autoSpaceDE w:val="0"/>
        <w:autoSpaceDN w:val="0"/>
        <w:adjustRightInd w:val="0"/>
        <w:ind w:left="-284" w:right="283"/>
        <w:jc w:val="both"/>
        <w:rPr>
          <w:rFonts w:ascii="Times New Roman" w:hAnsi="Times New Roman" w:cs="Times New Roman"/>
          <w:noProof/>
          <w:sz w:val="28"/>
          <w:szCs w:val="28"/>
          <w:lang w:val="ru-RU" w:eastAsia="ru-RU"/>
        </w:rPr>
      </w:pPr>
      <w:r>
        <w:rPr>
          <w:rFonts w:ascii="Times New Roman" w:hAnsi="Times New Roman" w:cs="Times New Roman"/>
          <w:noProof/>
          <w:sz w:val="28"/>
          <w:szCs w:val="28"/>
          <w:lang w:val="ru-RU" w:eastAsia="ru-RU"/>
        </w:rPr>
        <w:drawing>
          <wp:inline distT="0" distB="0" distL="0" distR="0">
            <wp:extent cx="6578600" cy="3857625"/>
            <wp:effectExtent l="19050" t="0" r="0" b="0"/>
            <wp:docPr id="6"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6578600" cy="3857625"/>
                    </a:xfrm>
                    <a:prstGeom prst="rect">
                      <a:avLst/>
                    </a:prstGeom>
                    <a:noFill/>
                    <a:ln w="9525">
                      <a:noFill/>
                      <a:miter lim="800000"/>
                      <a:headEnd/>
                      <a:tailEnd/>
                    </a:ln>
                  </pic:spPr>
                </pic:pic>
              </a:graphicData>
            </a:graphic>
          </wp:inline>
        </w:drawing>
      </w:r>
    </w:p>
    <w:p w:rsidR="00AF0675" w:rsidRDefault="00AF0675" w:rsidP="00F46D3A">
      <w:pPr>
        <w:autoSpaceDE w:val="0"/>
        <w:autoSpaceDN w:val="0"/>
        <w:adjustRightInd w:val="0"/>
        <w:jc w:val="both"/>
        <w:rPr>
          <w:rFonts w:ascii="Times New Roman" w:hAnsi="Times New Roman" w:cs="Times New Roman"/>
          <w:sz w:val="28"/>
          <w:szCs w:val="28"/>
          <w:lang w:val="ru-RU"/>
        </w:rPr>
      </w:pPr>
    </w:p>
    <w:p w:rsidR="00B441D2" w:rsidRPr="005E0F32" w:rsidRDefault="00B441D2" w:rsidP="00AF0675">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Рисунок 3 – Динамика ставок по вновь выданным рублевым кредитам </w:t>
      </w:r>
      <w:r w:rsidR="005E0F32" w:rsidRPr="005E0F32">
        <w:rPr>
          <w:rFonts w:ascii="Times New Roman" w:hAnsi="Times New Roman" w:cs="Times New Roman"/>
          <w:sz w:val="28"/>
          <w:szCs w:val="28"/>
          <w:lang w:val="ru-RU"/>
        </w:rPr>
        <w:t xml:space="preserve">[13, </w:t>
      </w:r>
      <w:r w:rsidR="005E0F32">
        <w:rPr>
          <w:rFonts w:ascii="Times New Roman" w:hAnsi="Times New Roman" w:cs="Times New Roman"/>
          <w:sz w:val="28"/>
          <w:szCs w:val="28"/>
        </w:rPr>
        <w:t>c</w:t>
      </w:r>
      <w:r w:rsidR="005E0F32" w:rsidRPr="005E0F32">
        <w:rPr>
          <w:rFonts w:ascii="Times New Roman" w:hAnsi="Times New Roman" w:cs="Times New Roman"/>
          <w:sz w:val="28"/>
          <w:szCs w:val="28"/>
          <w:lang w:val="ru-RU"/>
        </w:rPr>
        <w:t>. 11].</w:t>
      </w:r>
    </w:p>
    <w:p w:rsidR="00772A6B" w:rsidRPr="00F46D3A" w:rsidRDefault="00772A6B" w:rsidP="00772A6B">
      <w:pPr>
        <w:autoSpaceDE w:val="0"/>
        <w:autoSpaceDN w:val="0"/>
        <w:adjustRightInd w:val="0"/>
        <w:jc w:val="both"/>
        <w:rPr>
          <w:rFonts w:ascii="Times New Roman" w:hAnsi="Times New Roman" w:cs="Times New Roman"/>
          <w:sz w:val="28"/>
          <w:szCs w:val="28"/>
          <w:lang w:val="ru-RU"/>
        </w:rPr>
      </w:pPr>
    </w:p>
    <w:p w:rsidR="00BE2945" w:rsidRDefault="00772A6B" w:rsidP="00772A6B">
      <w:pPr>
        <w:tabs>
          <w:tab w:val="left" w:pos="567"/>
          <w:tab w:val="left" w:pos="709"/>
        </w:tabs>
        <w:autoSpaceDE w:val="0"/>
        <w:autoSpaceDN w:val="0"/>
        <w:adjustRightInd w:val="0"/>
        <w:jc w:val="both"/>
        <w:rPr>
          <w:rFonts w:ascii="Times New Roman" w:hAnsi="Times New Roman" w:cs="Times New Roman"/>
          <w:sz w:val="28"/>
          <w:szCs w:val="28"/>
          <w:lang w:val="ru-RU"/>
        </w:rPr>
      </w:pPr>
      <w:r w:rsidRPr="00772A6B">
        <w:rPr>
          <w:rFonts w:ascii="Times New Roman" w:hAnsi="Times New Roman" w:cs="Times New Roman"/>
          <w:sz w:val="28"/>
          <w:szCs w:val="28"/>
          <w:lang w:val="ru-RU"/>
        </w:rPr>
        <w:t xml:space="preserve">          </w:t>
      </w:r>
      <w:r w:rsidR="00BE2945">
        <w:rPr>
          <w:rFonts w:ascii="Times New Roman" w:hAnsi="Times New Roman" w:cs="Times New Roman"/>
          <w:sz w:val="28"/>
          <w:szCs w:val="28"/>
          <w:lang w:val="ru-RU"/>
        </w:rPr>
        <w:t xml:space="preserve"> Объявленная ставка по вновь выданным рублевым кредитам юридическим лицам в сентябре 2010г. составила 13,3 процента годовых, снизившись по сравнению с январём 2010г.  на 7,3 процентного пункта, а для физических лиц – 16,3 процента, снизившись на 3, 4 процентного пункта.</w:t>
      </w:r>
    </w:p>
    <w:p w:rsidR="00AA375D" w:rsidRDefault="00BE2945" w:rsidP="00AA375D">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Средняя объявленная ставка по вновь выданным кредитам юр</w:t>
      </w:r>
      <w:r w:rsidR="00AF0675">
        <w:rPr>
          <w:rFonts w:ascii="Times New Roman" w:hAnsi="Times New Roman" w:cs="Times New Roman"/>
          <w:sz w:val="28"/>
          <w:szCs w:val="28"/>
          <w:lang w:val="ru-RU"/>
        </w:rPr>
        <w:t>идическим лицам</w:t>
      </w:r>
      <w:r w:rsidR="00FD2468">
        <w:rPr>
          <w:rFonts w:ascii="Times New Roman" w:hAnsi="Times New Roman" w:cs="Times New Roman"/>
          <w:sz w:val="28"/>
          <w:szCs w:val="28"/>
          <w:lang w:val="ru-RU"/>
        </w:rPr>
        <w:t xml:space="preserve"> в августе </w:t>
      </w:r>
      <w:r>
        <w:rPr>
          <w:rFonts w:ascii="Times New Roman" w:hAnsi="Times New Roman" w:cs="Times New Roman"/>
          <w:sz w:val="28"/>
          <w:szCs w:val="28"/>
          <w:lang w:val="ru-RU"/>
        </w:rPr>
        <w:t xml:space="preserve"> 2010г. по сравнению</w:t>
      </w:r>
      <w:r w:rsidR="00FD2468">
        <w:rPr>
          <w:rFonts w:ascii="Times New Roman" w:hAnsi="Times New Roman" w:cs="Times New Roman"/>
          <w:sz w:val="28"/>
          <w:szCs w:val="28"/>
          <w:lang w:val="ru-RU"/>
        </w:rPr>
        <w:t xml:space="preserve"> с январём 2010г. снизилась на 2,7</w:t>
      </w:r>
      <w:r>
        <w:rPr>
          <w:rFonts w:ascii="Times New Roman" w:hAnsi="Times New Roman" w:cs="Times New Roman"/>
          <w:sz w:val="28"/>
          <w:szCs w:val="28"/>
          <w:lang w:val="ru-RU"/>
        </w:rPr>
        <w:t xml:space="preserve"> п</w:t>
      </w:r>
      <w:r w:rsidR="00FD2468">
        <w:rPr>
          <w:rFonts w:ascii="Times New Roman" w:hAnsi="Times New Roman" w:cs="Times New Roman"/>
          <w:sz w:val="28"/>
          <w:szCs w:val="28"/>
          <w:lang w:val="ru-RU"/>
        </w:rPr>
        <w:t>роцентных пункта и составила 9 процентов</w:t>
      </w:r>
      <w:r>
        <w:rPr>
          <w:rFonts w:ascii="Times New Roman" w:hAnsi="Times New Roman" w:cs="Times New Roman"/>
          <w:sz w:val="28"/>
          <w:szCs w:val="28"/>
          <w:lang w:val="ru-RU"/>
        </w:rPr>
        <w:t xml:space="preserve"> годовых.</w:t>
      </w:r>
    </w:p>
    <w:p w:rsidR="007A4D64" w:rsidRDefault="00AA375D" w:rsidP="00AA375D">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A4D64">
        <w:rPr>
          <w:rFonts w:ascii="Times New Roman" w:hAnsi="Times New Roman" w:cs="Times New Roman"/>
          <w:sz w:val="28"/>
          <w:szCs w:val="28"/>
          <w:lang w:val="ru-RU"/>
        </w:rPr>
        <w:t>Денежные агрегаты.</w:t>
      </w:r>
      <w:r w:rsidR="00CE0CAD">
        <w:rPr>
          <w:rFonts w:ascii="Times New Roman" w:hAnsi="Times New Roman" w:cs="Times New Roman"/>
          <w:sz w:val="28"/>
          <w:szCs w:val="28"/>
          <w:lang w:val="ru-RU"/>
        </w:rPr>
        <w:t xml:space="preserve">            </w:t>
      </w:r>
    </w:p>
    <w:p w:rsidR="00C56BF1" w:rsidRDefault="00CE0CAD" w:rsidP="00AA375D">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Динамика денежных агрегатов в январе-августе 2010г. формировалась под влиянием </w:t>
      </w:r>
      <w:r w:rsidR="00AF0675">
        <w:rPr>
          <w:rFonts w:ascii="Times New Roman" w:hAnsi="Times New Roman" w:cs="Times New Roman"/>
          <w:sz w:val="28"/>
          <w:szCs w:val="28"/>
          <w:lang w:val="ru-RU"/>
        </w:rPr>
        <w:t xml:space="preserve">экономических условий (таблица </w:t>
      </w:r>
      <w:r>
        <w:rPr>
          <w:rFonts w:ascii="Times New Roman" w:hAnsi="Times New Roman" w:cs="Times New Roman"/>
          <w:sz w:val="28"/>
          <w:szCs w:val="28"/>
          <w:lang w:val="ru-RU"/>
        </w:rPr>
        <w:t>1)</w:t>
      </w:r>
      <w:r w:rsidR="00AF0675">
        <w:rPr>
          <w:rFonts w:ascii="Times New Roman" w:hAnsi="Times New Roman" w:cs="Times New Roman"/>
          <w:sz w:val="28"/>
          <w:szCs w:val="28"/>
          <w:lang w:val="ru-RU"/>
        </w:rPr>
        <w:t>.</w:t>
      </w:r>
    </w:p>
    <w:p w:rsidR="00AF0675" w:rsidRPr="00772A6B" w:rsidRDefault="00AF0675" w:rsidP="00772A6B">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Рублевая денежная масса (денежный агрегат М2) в январе-августе 2010г. увеличилась на 21,1 процента (на 4,37 трлн. рублей) (за январь- август </w:t>
      </w:r>
      <w:r>
        <w:rPr>
          <w:rFonts w:ascii="Times New Roman" w:hAnsi="Times New Roman" w:cs="Times New Roman"/>
          <w:sz w:val="28"/>
          <w:szCs w:val="28"/>
          <w:lang w:val="ru-RU"/>
        </w:rPr>
        <w:lastRenderedPageBreak/>
        <w:t>2009г. она</w:t>
      </w:r>
      <w:r w:rsidR="00772A6B" w:rsidRPr="00772A6B">
        <w:rPr>
          <w:rFonts w:ascii="Times New Roman" w:hAnsi="Times New Roman" w:cs="Times New Roman"/>
          <w:sz w:val="28"/>
          <w:szCs w:val="28"/>
          <w:lang w:val="ru-RU"/>
        </w:rPr>
        <w:t xml:space="preserve">  </w:t>
      </w:r>
      <w:r w:rsidR="00772A6B">
        <w:rPr>
          <w:rFonts w:ascii="Times New Roman" w:hAnsi="Times New Roman" w:cs="Times New Roman"/>
          <w:sz w:val="28"/>
          <w:szCs w:val="28"/>
          <w:lang w:val="ru-RU"/>
        </w:rPr>
        <w:t xml:space="preserve">снизилась на 12,2 процента) и на 1 сентября 2010г. сформировалась в объёме 25,11 трлн.рублей (рисунок 4).      </w:t>
      </w:r>
    </w:p>
    <w:p w:rsidR="005B4281" w:rsidRDefault="005B4281" w:rsidP="00AA375D">
      <w:pPr>
        <w:autoSpaceDE w:val="0"/>
        <w:autoSpaceDN w:val="0"/>
        <w:adjustRightInd w:val="0"/>
        <w:ind w:firstLine="709"/>
        <w:jc w:val="both"/>
        <w:rPr>
          <w:rFonts w:ascii="Times New Roman" w:hAnsi="Times New Roman" w:cs="Times New Roman"/>
          <w:sz w:val="28"/>
          <w:szCs w:val="28"/>
          <w:lang w:val="ru-RU"/>
        </w:rPr>
      </w:pPr>
    </w:p>
    <w:p w:rsidR="00B441D2" w:rsidRPr="005E0F32" w:rsidRDefault="00AF0675" w:rsidP="00AA375D">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Таблица 1</w:t>
      </w:r>
      <w:r w:rsidR="00B441D2">
        <w:rPr>
          <w:rFonts w:ascii="Times New Roman" w:hAnsi="Times New Roman" w:cs="Times New Roman"/>
          <w:sz w:val="28"/>
          <w:szCs w:val="28"/>
          <w:lang w:val="ru-RU"/>
        </w:rPr>
        <w:t xml:space="preserve"> - Динамика широкой денежной массы и её составляющих</w:t>
      </w:r>
      <w:r w:rsidR="005E0F32" w:rsidRPr="005E0F32">
        <w:rPr>
          <w:rFonts w:ascii="Times New Roman" w:hAnsi="Times New Roman" w:cs="Times New Roman"/>
          <w:sz w:val="28"/>
          <w:szCs w:val="28"/>
          <w:lang w:val="ru-RU"/>
        </w:rPr>
        <w:t xml:space="preserve"> [</w:t>
      </w:r>
      <w:r w:rsidR="005E0F32">
        <w:rPr>
          <w:rFonts w:ascii="Times New Roman" w:hAnsi="Times New Roman" w:cs="Times New Roman"/>
          <w:sz w:val="28"/>
          <w:szCs w:val="28"/>
          <w:lang w:val="ru-RU"/>
        </w:rPr>
        <w:t>13,</w:t>
      </w:r>
      <w:r w:rsidR="00F46D3A">
        <w:rPr>
          <w:rFonts w:ascii="Times New Roman" w:hAnsi="Times New Roman" w:cs="Times New Roman"/>
          <w:sz w:val="28"/>
          <w:szCs w:val="28"/>
          <w:lang w:val="ru-RU"/>
        </w:rPr>
        <w:t xml:space="preserve"> </w:t>
      </w:r>
      <w:r w:rsidR="005E0F32">
        <w:rPr>
          <w:rFonts w:ascii="Times New Roman" w:hAnsi="Times New Roman" w:cs="Times New Roman"/>
          <w:sz w:val="28"/>
          <w:szCs w:val="28"/>
          <w:lang w:val="ru-RU"/>
        </w:rPr>
        <w:t>с. 7</w:t>
      </w:r>
      <w:r w:rsidR="005E0F32" w:rsidRPr="005E0F32">
        <w:rPr>
          <w:rFonts w:ascii="Times New Roman" w:hAnsi="Times New Roman" w:cs="Times New Roman"/>
          <w:sz w:val="28"/>
          <w:szCs w:val="28"/>
          <w:lang w:val="ru-RU"/>
        </w:rPr>
        <w:t>]</w:t>
      </w:r>
      <w:r w:rsidR="005E0F32">
        <w:rPr>
          <w:rFonts w:ascii="Times New Roman" w:hAnsi="Times New Roman" w:cs="Times New Roman"/>
          <w:sz w:val="28"/>
          <w:szCs w:val="28"/>
          <w:lang w:val="ru-RU"/>
        </w:rPr>
        <w:t>.</w:t>
      </w:r>
    </w:p>
    <w:p w:rsidR="00484B3C" w:rsidRDefault="00484B3C" w:rsidP="00484B3C">
      <w:pPr>
        <w:autoSpaceDE w:val="0"/>
        <w:autoSpaceDN w:val="0"/>
        <w:adjustRightInd w:val="0"/>
        <w:ind w:right="-142"/>
        <w:jc w:val="both"/>
        <w:rPr>
          <w:rFonts w:ascii="Times New Roman" w:hAnsi="Times New Roman" w:cs="Times New Roman"/>
          <w:sz w:val="28"/>
          <w:szCs w:val="28"/>
          <w:lang w:val="ru-RU"/>
        </w:rPr>
      </w:pPr>
    </w:p>
    <w:tbl>
      <w:tblPr>
        <w:tblW w:w="9498" w:type="dxa"/>
        <w:tblInd w:w="-34" w:type="dxa"/>
        <w:tblLayout w:type="fixed"/>
        <w:tblLook w:val="04A0"/>
      </w:tblPr>
      <w:tblGrid>
        <w:gridCol w:w="4280"/>
        <w:gridCol w:w="1107"/>
        <w:gridCol w:w="1296"/>
        <w:gridCol w:w="1146"/>
        <w:gridCol w:w="1669"/>
      </w:tblGrid>
      <w:tr w:rsidR="00484B3C" w:rsidRPr="00484B3C" w:rsidTr="005B4281">
        <w:trPr>
          <w:trHeight w:val="315"/>
        </w:trPr>
        <w:tc>
          <w:tcPr>
            <w:tcW w:w="428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B3C" w:rsidRPr="00484B3C" w:rsidRDefault="00484B3C" w:rsidP="00484B3C">
            <w:pP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 </w:t>
            </w:r>
          </w:p>
        </w:tc>
        <w:tc>
          <w:tcPr>
            <w:tcW w:w="11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01.01.2010</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01.10.2010</w:t>
            </w:r>
          </w:p>
        </w:tc>
        <w:tc>
          <w:tcPr>
            <w:tcW w:w="2815" w:type="dxa"/>
            <w:gridSpan w:val="2"/>
            <w:tcBorders>
              <w:top w:val="single" w:sz="4" w:space="0" w:color="auto"/>
              <w:left w:val="nil"/>
              <w:bottom w:val="single" w:sz="4" w:space="0" w:color="auto"/>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Прирост с начала года</w:t>
            </w:r>
          </w:p>
        </w:tc>
      </w:tr>
      <w:tr w:rsidR="00484B3C" w:rsidRPr="00484B3C" w:rsidTr="005B4281">
        <w:trPr>
          <w:trHeight w:val="315"/>
        </w:trPr>
        <w:tc>
          <w:tcPr>
            <w:tcW w:w="4280" w:type="dxa"/>
            <w:vMerge/>
            <w:tcBorders>
              <w:top w:val="single" w:sz="4" w:space="0" w:color="auto"/>
              <w:left w:val="single" w:sz="4" w:space="0" w:color="auto"/>
              <w:bottom w:val="single" w:sz="4" w:space="0" w:color="auto"/>
              <w:right w:val="single" w:sz="4" w:space="0" w:color="auto"/>
            </w:tcBorders>
            <w:vAlign w:val="center"/>
            <w:hideMark/>
          </w:tcPr>
          <w:p w:rsidR="00484B3C" w:rsidRPr="00484B3C" w:rsidRDefault="00484B3C" w:rsidP="00484B3C">
            <w:pPr>
              <w:rPr>
                <w:rFonts w:ascii="Times New Roman" w:eastAsia="Times New Roman" w:hAnsi="Times New Roman" w:cs="Times New Roman"/>
                <w:color w:val="000000"/>
                <w:lang w:val="ru-RU" w:eastAsia="ru-RU"/>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rsidR="00484B3C" w:rsidRPr="00484B3C" w:rsidRDefault="00484B3C" w:rsidP="00484B3C">
            <w:pPr>
              <w:rPr>
                <w:rFonts w:ascii="Times New Roman" w:eastAsia="Times New Roman" w:hAnsi="Times New Roman" w:cs="Times New Roman"/>
                <w:color w:val="000000"/>
                <w:lang w:val="ru-RU" w:eastAsia="ru-RU"/>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484B3C" w:rsidRPr="00484B3C" w:rsidRDefault="00484B3C" w:rsidP="00484B3C">
            <w:pPr>
              <w:rPr>
                <w:rFonts w:ascii="Times New Roman" w:eastAsia="Times New Roman" w:hAnsi="Times New Roman" w:cs="Times New Roman"/>
                <w:color w:val="000000"/>
                <w:lang w:val="ru-RU" w:eastAsia="ru-RU"/>
              </w:rPr>
            </w:pPr>
          </w:p>
        </w:tc>
        <w:tc>
          <w:tcPr>
            <w:tcW w:w="1146" w:type="dxa"/>
            <w:tcBorders>
              <w:top w:val="nil"/>
              <w:left w:val="nil"/>
              <w:bottom w:val="single" w:sz="4" w:space="0" w:color="auto"/>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в рублях</w:t>
            </w:r>
          </w:p>
        </w:tc>
        <w:tc>
          <w:tcPr>
            <w:tcW w:w="1669" w:type="dxa"/>
            <w:tcBorders>
              <w:top w:val="nil"/>
              <w:left w:val="nil"/>
              <w:bottom w:val="single" w:sz="4" w:space="0" w:color="auto"/>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в п</w:t>
            </w:r>
            <w:r w:rsidR="00AF0675">
              <w:rPr>
                <w:rFonts w:ascii="Times New Roman" w:eastAsia="Times New Roman" w:hAnsi="Times New Roman" w:cs="Times New Roman"/>
                <w:color w:val="000000"/>
                <w:lang w:val="ru-RU" w:eastAsia="ru-RU"/>
              </w:rPr>
              <w:t>р</w:t>
            </w:r>
            <w:r w:rsidRPr="00484B3C">
              <w:rPr>
                <w:rFonts w:ascii="Times New Roman" w:eastAsia="Times New Roman" w:hAnsi="Times New Roman" w:cs="Times New Roman"/>
                <w:color w:val="000000"/>
                <w:lang w:val="ru-RU" w:eastAsia="ru-RU"/>
              </w:rPr>
              <w:t>оцентах</w:t>
            </w:r>
          </w:p>
        </w:tc>
      </w:tr>
      <w:tr w:rsidR="00484B3C" w:rsidRPr="00484B3C" w:rsidTr="005B4281">
        <w:trPr>
          <w:trHeight w:val="315"/>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484B3C" w:rsidRPr="00484B3C" w:rsidRDefault="00484B3C" w:rsidP="00484B3C">
            <w:pP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Наличные деньги в обращении (МО)</w:t>
            </w:r>
          </w:p>
        </w:tc>
        <w:tc>
          <w:tcPr>
            <w:tcW w:w="1107"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3 647,2</w:t>
            </w:r>
          </w:p>
        </w:tc>
        <w:tc>
          <w:tcPr>
            <w:tcW w:w="1296"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4 758,9</w:t>
            </w:r>
          </w:p>
        </w:tc>
        <w:tc>
          <w:tcPr>
            <w:tcW w:w="1146"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1 111,7</w:t>
            </w:r>
          </w:p>
        </w:tc>
        <w:tc>
          <w:tcPr>
            <w:tcW w:w="1669"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30,5</w:t>
            </w:r>
          </w:p>
        </w:tc>
      </w:tr>
      <w:tr w:rsidR="00484B3C" w:rsidRPr="00484B3C" w:rsidTr="005B4281">
        <w:trPr>
          <w:trHeight w:val="315"/>
        </w:trPr>
        <w:tc>
          <w:tcPr>
            <w:tcW w:w="4280" w:type="dxa"/>
            <w:tcBorders>
              <w:top w:val="nil"/>
              <w:left w:val="single" w:sz="4" w:space="0" w:color="auto"/>
              <w:bottom w:val="nil"/>
              <w:right w:val="nil"/>
            </w:tcBorders>
            <w:shd w:val="clear" w:color="auto" w:fill="auto"/>
            <w:hideMark/>
          </w:tcPr>
          <w:p w:rsidR="00484B3C" w:rsidRPr="00484B3C" w:rsidRDefault="00484B3C" w:rsidP="00484B3C">
            <w:pP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 xml:space="preserve">Переводные рублевые депозиты                                                                                                                                                                                                                       </w:t>
            </w:r>
          </w:p>
        </w:tc>
        <w:tc>
          <w:tcPr>
            <w:tcW w:w="1107" w:type="dxa"/>
            <w:tcBorders>
              <w:top w:val="single" w:sz="4" w:space="0" w:color="auto"/>
              <w:left w:val="single" w:sz="4" w:space="0" w:color="auto"/>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7 694,8</w:t>
            </w:r>
          </w:p>
        </w:tc>
        <w:tc>
          <w:tcPr>
            <w:tcW w:w="1296" w:type="dxa"/>
            <w:tcBorders>
              <w:top w:val="single" w:sz="4" w:space="0" w:color="auto"/>
              <w:left w:val="nil"/>
              <w:bottom w:val="nil"/>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7 273,0</w:t>
            </w:r>
          </w:p>
        </w:tc>
        <w:tc>
          <w:tcPr>
            <w:tcW w:w="1146" w:type="dxa"/>
            <w:tcBorders>
              <w:top w:val="single" w:sz="4" w:space="0" w:color="auto"/>
              <w:left w:val="single" w:sz="4" w:space="0" w:color="auto"/>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-421,8</w:t>
            </w:r>
          </w:p>
        </w:tc>
        <w:tc>
          <w:tcPr>
            <w:tcW w:w="1669" w:type="dxa"/>
            <w:tcBorders>
              <w:top w:val="single" w:sz="4" w:space="0" w:color="auto"/>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-5,5</w:t>
            </w:r>
          </w:p>
        </w:tc>
      </w:tr>
      <w:tr w:rsidR="00484B3C" w:rsidRPr="00484B3C" w:rsidTr="005B4281">
        <w:trPr>
          <w:trHeight w:val="315"/>
        </w:trPr>
        <w:tc>
          <w:tcPr>
            <w:tcW w:w="4280" w:type="dxa"/>
            <w:tcBorders>
              <w:top w:val="nil"/>
              <w:left w:val="single" w:sz="4" w:space="0" w:color="auto"/>
              <w:bottom w:val="nil"/>
              <w:right w:val="nil"/>
            </w:tcBorders>
            <w:shd w:val="clear" w:color="auto" w:fill="auto"/>
            <w:noWrap/>
            <w:vAlign w:val="bottom"/>
            <w:hideMark/>
          </w:tcPr>
          <w:p w:rsidR="00484B3C" w:rsidRPr="00484B3C" w:rsidRDefault="00484B3C" w:rsidP="00484B3C">
            <w:pPr>
              <w:jc w:val="right"/>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физических лиц</w:t>
            </w:r>
          </w:p>
        </w:tc>
        <w:tc>
          <w:tcPr>
            <w:tcW w:w="1107" w:type="dxa"/>
            <w:tcBorders>
              <w:top w:val="nil"/>
              <w:left w:val="single" w:sz="4" w:space="0" w:color="auto"/>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2 105,3</w:t>
            </w:r>
          </w:p>
        </w:tc>
        <w:tc>
          <w:tcPr>
            <w:tcW w:w="1296" w:type="dxa"/>
            <w:tcBorders>
              <w:top w:val="nil"/>
              <w:left w:val="nil"/>
              <w:bottom w:val="nil"/>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2 682,9</w:t>
            </w:r>
          </w:p>
        </w:tc>
        <w:tc>
          <w:tcPr>
            <w:tcW w:w="1146" w:type="dxa"/>
            <w:tcBorders>
              <w:top w:val="nil"/>
              <w:left w:val="single" w:sz="4" w:space="0" w:color="auto"/>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577,6</w:t>
            </w:r>
          </w:p>
        </w:tc>
        <w:tc>
          <w:tcPr>
            <w:tcW w:w="1669"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27,4</w:t>
            </w:r>
          </w:p>
        </w:tc>
      </w:tr>
      <w:tr w:rsidR="00484B3C" w:rsidRPr="00484B3C" w:rsidTr="005B4281">
        <w:trPr>
          <w:trHeight w:val="315"/>
        </w:trPr>
        <w:tc>
          <w:tcPr>
            <w:tcW w:w="4280" w:type="dxa"/>
            <w:tcBorders>
              <w:top w:val="nil"/>
              <w:left w:val="single" w:sz="4" w:space="0" w:color="auto"/>
              <w:bottom w:val="single" w:sz="4" w:space="0" w:color="auto"/>
              <w:right w:val="nil"/>
            </w:tcBorders>
            <w:shd w:val="clear" w:color="auto" w:fill="auto"/>
            <w:noWrap/>
            <w:vAlign w:val="bottom"/>
            <w:hideMark/>
          </w:tcPr>
          <w:p w:rsidR="00484B3C" w:rsidRPr="00484B3C" w:rsidRDefault="00484B3C" w:rsidP="00484B3C">
            <w:pPr>
              <w:jc w:val="right"/>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юридических лиц</w:t>
            </w:r>
          </w:p>
        </w:tc>
        <w:tc>
          <w:tcPr>
            <w:tcW w:w="1107" w:type="dxa"/>
            <w:tcBorders>
              <w:top w:val="nil"/>
              <w:left w:val="single" w:sz="4" w:space="0" w:color="auto"/>
              <w:bottom w:val="single" w:sz="4" w:space="0" w:color="auto"/>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5 589,5</w:t>
            </w:r>
          </w:p>
        </w:tc>
        <w:tc>
          <w:tcPr>
            <w:tcW w:w="1296" w:type="dxa"/>
            <w:tcBorders>
              <w:top w:val="nil"/>
              <w:left w:val="nil"/>
              <w:bottom w:val="single" w:sz="4" w:space="0" w:color="auto"/>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4 590,1</w:t>
            </w:r>
          </w:p>
        </w:tc>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-999,4</w:t>
            </w:r>
          </w:p>
        </w:tc>
        <w:tc>
          <w:tcPr>
            <w:tcW w:w="1669" w:type="dxa"/>
            <w:tcBorders>
              <w:top w:val="nil"/>
              <w:left w:val="nil"/>
              <w:bottom w:val="single" w:sz="4" w:space="0" w:color="auto"/>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-17,9</w:t>
            </w:r>
          </w:p>
        </w:tc>
      </w:tr>
      <w:tr w:rsidR="00484B3C" w:rsidRPr="00484B3C" w:rsidTr="005B4281">
        <w:trPr>
          <w:trHeight w:val="315"/>
        </w:trPr>
        <w:tc>
          <w:tcPr>
            <w:tcW w:w="4280" w:type="dxa"/>
            <w:tcBorders>
              <w:top w:val="nil"/>
              <w:left w:val="single" w:sz="4" w:space="0" w:color="auto"/>
              <w:bottom w:val="nil"/>
              <w:right w:val="single" w:sz="4" w:space="0" w:color="auto"/>
            </w:tcBorders>
            <w:shd w:val="clear" w:color="auto" w:fill="auto"/>
            <w:noWrap/>
            <w:vAlign w:val="bottom"/>
            <w:hideMark/>
          </w:tcPr>
          <w:p w:rsidR="00484B3C" w:rsidRPr="00484B3C" w:rsidRDefault="00484B3C" w:rsidP="00484B3C">
            <w:pP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Активная рублевая денежная масса (М1)</w:t>
            </w:r>
          </w:p>
        </w:tc>
        <w:tc>
          <w:tcPr>
            <w:tcW w:w="1107"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11 342,0</w:t>
            </w:r>
          </w:p>
        </w:tc>
        <w:tc>
          <w:tcPr>
            <w:tcW w:w="1296"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12 031,9</w:t>
            </w:r>
          </w:p>
        </w:tc>
        <w:tc>
          <w:tcPr>
            <w:tcW w:w="1146"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689,9</w:t>
            </w:r>
          </w:p>
        </w:tc>
        <w:tc>
          <w:tcPr>
            <w:tcW w:w="1669"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6,1</w:t>
            </w:r>
          </w:p>
        </w:tc>
      </w:tr>
      <w:tr w:rsidR="00484B3C" w:rsidRPr="00484B3C" w:rsidTr="005B4281">
        <w:trPr>
          <w:trHeight w:val="315"/>
        </w:trPr>
        <w:tc>
          <w:tcPr>
            <w:tcW w:w="4280" w:type="dxa"/>
            <w:tcBorders>
              <w:top w:val="single" w:sz="4" w:space="0" w:color="auto"/>
              <w:left w:val="single" w:sz="4" w:space="0" w:color="auto"/>
              <w:bottom w:val="nil"/>
              <w:right w:val="nil"/>
            </w:tcBorders>
            <w:shd w:val="clear" w:color="auto" w:fill="auto"/>
            <w:noWrap/>
            <w:vAlign w:val="bottom"/>
            <w:hideMark/>
          </w:tcPr>
          <w:p w:rsidR="00484B3C" w:rsidRPr="00484B3C" w:rsidRDefault="00484B3C" w:rsidP="00484B3C">
            <w:pP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Срочные рублевые депозиты</w:t>
            </w:r>
          </w:p>
        </w:tc>
        <w:tc>
          <w:tcPr>
            <w:tcW w:w="1107" w:type="dxa"/>
            <w:tcBorders>
              <w:top w:val="single" w:sz="4" w:space="0" w:color="auto"/>
              <w:left w:val="single" w:sz="4" w:space="0" w:color="auto"/>
              <w:bottom w:val="nil"/>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8 849,5</w:t>
            </w:r>
          </w:p>
        </w:tc>
        <w:tc>
          <w:tcPr>
            <w:tcW w:w="1296" w:type="dxa"/>
            <w:tcBorders>
              <w:top w:val="single" w:sz="4" w:space="0" w:color="auto"/>
              <w:left w:val="single" w:sz="4" w:space="0" w:color="auto"/>
              <w:bottom w:val="nil"/>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12 307,3</w:t>
            </w:r>
          </w:p>
        </w:tc>
        <w:tc>
          <w:tcPr>
            <w:tcW w:w="1146" w:type="dxa"/>
            <w:tcBorders>
              <w:top w:val="single" w:sz="4" w:space="0" w:color="auto"/>
              <w:left w:val="single" w:sz="4" w:space="0" w:color="auto"/>
              <w:bottom w:val="nil"/>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3 457,8</w:t>
            </w:r>
          </w:p>
        </w:tc>
        <w:tc>
          <w:tcPr>
            <w:tcW w:w="1669" w:type="dxa"/>
            <w:tcBorders>
              <w:top w:val="single" w:sz="4" w:space="0" w:color="auto"/>
              <w:left w:val="single" w:sz="4" w:space="0" w:color="auto"/>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39,1</w:t>
            </w:r>
          </w:p>
        </w:tc>
      </w:tr>
      <w:tr w:rsidR="00484B3C" w:rsidRPr="00484B3C" w:rsidTr="005B4281">
        <w:trPr>
          <w:trHeight w:val="315"/>
        </w:trPr>
        <w:tc>
          <w:tcPr>
            <w:tcW w:w="4280" w:type="dxa"/>
            <w:tcBorders>
              <w:top w:val="nil"/>
              <w:left w:val="single" w:sz="4" w:space="0" w:color="auto"/>
              <w:bottom w:val="nil"/>
              <w:right w:val="nil"/>
            </w:tcBorders>
            <w:shd w:val="clear" w:color="auto" w:fill="auto"/>
            <w:noWrap/>
            <w:vAlign w:val="bottom"/>
            <w:hideMark/>
          </w:tcPr>
          <w:p w:rsidR="00484B3C" w:rsidRPr="00484B3C" w:rsidRDefault="00484B3C" w:rsidP="00484B3C">
            <w:pPr>
              <w:jc w:val="right"/>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 xml:space="preserve">физических лиц </w:t>
            </w:r>
          </w:p>
        </w:tc>
        <w:tc>
          <w:tcPr>
            <w:tcW w:w="1107" w:type="dxa"/>
            <w:tcBorders>
              <w:top w:val="nil"/>
              <w:left w:val="single" w:sz="4" w:space="0" w:color="auto"/>
              <w:bottom w:val="nil"/>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5 907,2</w:t>
            </w:r>
          </w:p>
        </w:tc>
        <w:tc>
          <w:tcPr>
            <w:tcW w:w="1296" w:type="dxa"/>
            <w:tcBorders>
              <w:top w:val="nil"/>
              <w:left w:val="single" w:sz="4" w:space="0" w:color="auto"/>
              <w:bottom w:val="nil"/>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8 169,4</w:t>
            </w:r>
          </w:p>
        </w:tc>
        <w:tc>
          <w:tcPr>
            <w:tcW w:w="1146" w:type="dxa"/>
            <w:tcBorders>
              <w:top w:val="nil"/>
              <w:left w:val="single" w:sz="4" w:space="0" w:color="auto"/>
              <w:bottom w:val="nil"/>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2 262,2</w:t>
            </w:r>
          </w:p>
        </w:tc>
        <w:tc>
          <w:tcPr>
            <w:tcW w:w="1669" w:type="dxa"/>
            <w:tcBorders>
              <w:top w:val="nil"/>
              <w:left w:val="single" w:sz="4" w:space="0" w:color="auto"/>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38,3</w:t>
            </w:r>
          </w:p>
        </w:tc>
      </w:tr>
      <w:tr w:rsidR="00484B3C" w:rsidRPr="00484B3C" w:rsidTr="005B4281">
        <w:trPr>
          <w:trHeight w:val="315"/>
        </w:trPr>
        <w:tc>
          <w:tcPr>
            <w:tcW w:w="4280" w:type="dxa"/>
            <w:tcBorders>
              <w:top w:val="nil"/>
              <w:left w:val="single" w:sz="4" w:space="0" w:color="auto"/>
              <w:bottom w:val="single" w:sz="4" w:space="0" w:color="auto"/>
              <w:right w:val="nil"/>
            </w:tcBorders>
            <w:shd w:val="clear" w:color="auto" w:fill="auto"/>
            <w:noWrap/>
            <w:vAlign w:val="bottom"/>
            <w:hideMark/>
          </w:tcPr>
          <w:p w:rsidR="00484B3C" w:rsidRPr="00484B3C" w:rsidRDefault="00484B3C" w:rsidP="00484B3C">
            <w:pPr>
              <w:jc w:val="right"/>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юридических лиц</w:t>
            </w:r>
          </w:p>
        </w:tc>
        <w:tc>
          <w:tcPr>
            <w:tcW w:w="1107" w:type="dxa"/>
            <w:tcBorders>
              <w:top w:val="nil"/>
              <w:left w:val="single" w:sz="4" w:space="0" w:color="auto"/>
              <w:bottom w:val="single" w:sz="4" w:space="0" w:color="auto"/>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2 942,4</w:t>
            </w:r>
          </w:p>
        </w:tc>
        <w:tc>
          <w:tcPr>
            <w:tcW w:w="1296" w:type="dxa"/>
            <w:tcBorders>
              <w:top w:val="nil"/>
              <w:left w:val="single" w:sz="4" w:space="0" w:color="auto"/>
              <w:bottom w:val="single" w:sz="4" w:space="0" w:color="auto"/>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4 138,0</w:t>
            </w:r>
          </w:p>
        </w:tc>
        <w:tc>
          <w:tcPr>
            <w:tcW w:w="1146" w:type="dxa"/>
            <w:tcBorders>
              <w:top w:val="nil"/>
              <w:left w:val="single" w:sz="4" w:space="0" w:color="auto"/>
              <w:bottom w:val="single" w:sz="4" w:space="0" w:color="auto"/>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1 195,6</w:t>
            </w:r>
          </w:p>
        </w:tc>
        <w:tc>
          <w:tcPr>
            <w:tcW w:w="1669" w:type="dxa"/>
            <w:tcBorders>
              <w:top w:val="nil"/>
              <w:left w:val="single" w:sz="4" w:space="0" w:color="auto"/>
              <w:bottom w:val="single" w:sz="4" w:space="0" w:color="auto"/>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40,6</w:t>
            </w:r>
          </w:p>
        </w:tc>
      </w:tr>
      <w:tr w:rsidR="00484B3C" w:rsidRPr="00484B3C" w:rsidTr="005B4281">
        <w:trPr>
          <w:trHeight w:val="1035"/>
        </w:trPr>
        <w:tc>
          <w:tcPr>
            <w:tcW w:w="4280" w:type="dxa"/>
            <w:tcBorders>
              <w:top w:val="nil"/>
              <w:left w:val="single" w:sz="4" w:space="0" w:color="auto"/>
              <w:bottom w:val="single" w:sz="4" w:space="0" w:color="auto"/>
              <w:right w:val="single" w:sz="4" w:space="0" w:color="auto"/>
            </w:tcBorders>
            <w:shd w:val="clear" w:color="auto" w:fill="auto"/>
            <w:vAlign w:val="bottom"/>
            <w:hideMark/>
          </w:tcPr>
          <w:p w:rsidR="00484B3C" w:rsidRPr="00484B3C" w:rsidRDefault="00484B3C" w:rsidP="00484B3C">
            <w:pP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 xml:space="preserve">Ценные бумаги, выпущенные банками (вне банковского оборота) в национальной валюте </w:t>
            </w:r>
          </w:p>
        </w:tc>
        <w:tc>
          <w:tcPr>
            <w:tcW w:w="1107" w:type="dxa"/>
            <w:tcBorders>
              <w:top w:val="nil"/>
              <w:left w:val="nil"/>
              <w:bottom w:val="single" w:sz="4" w:space="0" w:color="auto"/>
              <w:right w:val="single" w:sz="4" w:space="0" w:color="auto"/>
            </w:tcBorders>
            <w:shd w:val="clear" w:color="auto" w:fill="auto"/>
            <w:noWrap/>
            <w:vAlign w:val="center"/>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545,5</w:t>
            </w:r>
          </w:p>
        </w:tc>
        <w:tc>
          <w:tcPr>
            <w:tcW w:w="1296" w:type="dxa"/>
            <w:tcBorders>
              <w:top w:val="nil"/>
              <w:left w:val="nil"/>
              <w:bottom w:val="single" w:sz="4" w:space="0" w:color="auto"/>
              <w:right w:val="single" w:sz="4" w:space="0" w:color="auto"/>
            </w:tcBorders>
            <w:shd w:val="clear" w:color="auto" w:fill="auto"/>
            <w:noWrap/>
            <w:vAlign w:val="center"/>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1 197,7</w:t>
            </w:r>
          </w:p>
        </w:tc>
        <w:tc>
          <w:tcPr>
            <w:tcW w:w="1146" w:type="dxa"/>
            <w:tcBorders>
              <w:top w:val="nil"/>
              <w:left w:val="nil"/>
              <w:bottom w:val="single" w:sz="4" w:space="0" w:color="auto"/>
              <w:right w:val="single" w:sz="4" w:space="0" w:color="auto"/>
            </w:tcBorders>
            <w:shd w:val="clear" w:color="auto" w:fill="auto"/>
            <w:noWrap/>
            <w:vAlign w:val="center"/>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652,2</w:t>
            </w:r>
          </w:p>
        </w:tc>
        <w:tc>
          <w:tcPr>
            <w:tcW w:w="1669" w:type="dxa"/>
            <w:tcBorders>
              <w:top w:val="nil"/>
              <w:left w:val="nil"/>
              <w:bottom w:val="single" w:sz="4" w:space="0" w:color="auto"/>
              <w:right w:val="single" w:sz="4" w:space="0" w:color="auto"/>
            </w:tcBorders>
            <w:shd w:val="clear" w:color="auto" w:fill="auto"/>
            <w:noWrap/>
            <w:vAlign w:val="center"/>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119,6</w:t>
            </w:r>
          </w:p>
        </w:tc>
      </w:tr>
      <w:tr w:rsidR="00484B3C" w:rsidRPr="00484B3C" w:rsidTr="005B4281">
        <w:trPr>
          <w:trHeight w:val="315"/>
        </w:trPr>
        <w:tc>
          <w:tcPr>
            <w:tcW w:w="4280" w:type="dxa"/>
            <w:tcBorders>
              <w:top w:val="nil"/>
              <w:left w:val="single" w:sz="4" w:space="0" w:color="auto"/>
              <w:bottom w:val="nil"/>
              <w:right w:val="single" w:sz="4" w:space="0" w:color="auto"/>
            </w:tcBorders>
            <w:shd w:val="clear" w:color="auto" w:fill="auto"/>
            <w:noWrap/>
            <w:vAlign w:val="bottom"/>
            <w:hideMark/>
          </w:tcPr>
          <w:p w:rsidR="00484B3C" w:rsidRPr="00484B3C" w:rsidRDefault="00484B3C" w:rsidP="00484B3C">
            <w:pP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Рублевая денежная масса М2</w:t>
            </w:r>
          </w:p>
        </w:tc>
        <w:tc>
          <w:tcPr>
            <w:tcW w:w="1107"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20 737,0</w:t>
            </w:r>
          </w:p>
        </w:tc>
        <w:tc>
          <w:tcPr>
            <w:tcW w:w="1296"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25 536,9</w:t>
            </w:r>
          </w:p>
        </w:tc>
        <w:tc>
          <w:tcPr>
            <w:tcW w:w="1146"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4 799,9</w:t>
            </w:r>
          </w:p>
        </w:tc>
        <w:tc>
          <w:tcPr>
            <w:tcW w:w="1669" w:type="dxa"/>
            <w:tcBorders>
              <w:top w:val="nil"/>
              <w:left w:val="nil"/>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23,1</w:t>
            </w:r>
          </w:p>
        </w:tc>
      </w:tr>
      <w:tr w:rsidR="00484B3C" w:rsidRPr="00484B3C" w:rsidTr="005B4281">
        <w:trPr>
          <w:trHeight w:val="675"/>
        </w:trPr>
        <w:tc>
          <w:tcPr>
            <w:tcW w:w="4280" w:type="dxa"/>
            <w:tcBorders>
              <w:top w:val="single" w:sz="4" w:space="0" w:color="auto"/>
              <w:left w:val="single" w:sz="4" w:space="0" w:color="auto"/>
              <w:bottom w:val="nil"/>
              <w:right w:val="nil"/>
            </w:tcBorders>
            <w:shd w:val="clear" w:color="auto" w:fill="auto"/>
            <w:vAlign w:val="bottom"/>
            <w:hideMark/>
          </w:tcPr>
          <w:p w:rsidR="00484B3C" w:rsidRPr="00484B3C" w:rsidRDefault="00484B3C" w:rsidP="00484B3C">
            <w:pP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Депозиты в иностранной валюте, млн. долларов США</w:t>
            </w:r>
          </w:p>
        </w:tc>
        <w:tc>
          <w:tcPr>
            <w:tcW w:w="1107" w:type="dxa"/>
            <w:tcBorders>
              <w:top w:val="single" w:sz="4" w:space="0" w:color="auto"/>
              <w:left w:val="single" w:sz="4" w:space="0" w:color="auto"/>
              <w:bottom w:val="nil"/>
              <w:right w:val="nil"/>
            </w:tcBorders>
            <w:shd w:val="clear" w:color="auto" w:fill="auto"/>
            <w:noWrap/>
            <w:vAlign w:val="center"/>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5 663,3</w:t>
            </w:r>
          </w:p>
        </w:tc>
        <w:tc>
          <w:tcPr>
            <w:tcW w:w="1296" w:type="dxa"/>
            <w:tcBorders>
              <w:top w:val="single" w:sz="4" w:space="0" w:color="auto"/>
              <w:left w:val="single" w:sz="4" w:space="0" w:color="auto"/>
              <w:bottom w:val="nil"/>
              <w:right w:val="nil"/>
            </w:tcBorders>
            <w:shd w:val="clear" w:color="auto" w:fill="auto"/>
            <w:noWrap/>
            <w:vAlign w:val="center"/>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6 186,6</w:t>
            </w:r>
          </w:p>
        </w:tc>
        <w:tc>
          <w:tcPr>
            <w:tcW w:w="1146" w:type="dxa"/>
            <w:tcBorders>
              <w:top w:val="single" w:sz="4" w:space="0" w:color="auto"/>
              <w:left w:val="single" w:sz="4" w:space="0" w:color="auto"/>
              <w:bottom w:val="nil"/>
              <w:right w:val="nil"/>
            </w:tcBorders>
            <w:shd w:val="clear" w:color="auto" w:fill="auto"/>
            <w:noWrap/>
            <w:vAlign w:val="center"/>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523,3</w:t>
            </w:r>
          </w:p>
        </w:tc>
        <w:tc>
          <w:tcPr>
            <w:tcW w:w="1669" w:type="dxa"/>
            <w:tcBorders>
              <w:top w:val="single" w:sz="4" w:space="0" w:color="auto"/>
              <w:left w:val="single" w:sz="4" w:space="0" w:color="auto"/>
              <w:bottom w:val="nil"/>
              <w:right w:val="single" w:sz="4" w:space="0" w:color="auto"/>
            </w:tcBorders>
            <w:shd w:val="clear" w:color="auto" w:fill="auto"/>
            <w:noWrap/>
            <w:vAlign w:val="center"/>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9,2</w:t>
            </w:r>
          </w:p>
        </w:tc>
      </w:tr>
      <w:tr w:rsidR="00484B3C" w:rsidRPr="00484B3C" w:rsidTr="005B4281">
        <w:trPr>
          <w:trHeight w:val="315"/>
        </w:trPr>
        <w:tc>
          <w:tcPr>
            <w:tcW w:w="4280" w:type="dxa"/>
            <w:tcBorders>
              <w:top w:val="nil"/>
              <w:left w:val="single" w:sz="4" w:space="0" w:color="auto"/>
              <w:bottom w:val="nil"/>
              <w:right w:val="nil"/>
            </w:tcBorders>
            <w:shd w:val="clear" w:color="auto" w:fill="auto"/>
            <w:noWrap/>
            <w:vAlign w:val="bottom"/>
            <w:hideMark/>
          </w:tcPr>
          <w:p w:rsidR="00484B3C" w:rsidRPr="00484B3C" w:rsidRDefault="00484B3C" w:rsidP="00484B3C">
            <w:pPr>
              <w:jc w:val="right"/>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физических лиц</w:t>
            </w:r>
          </w:p>
        </w:tc>
        <w:tc>
          <w:tcPr>
            <w:tcW w:w="1107" w:type="dxa"/>
            <w:tcBorders>
              <w:top w:val="nil"/>
              <w:left w:val="single" w:sz="4" w:space="0" w:color="auto"/>
              <w:bottom w:val="nil"/>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3 542,0</w:t>
            </w:r>
          </w:p>
        </w:tc>
        <w:tc>
          <w:tcPr>
            <w:tcW w:w="1296" w:type="dxa"/>
            <w:tcBorders>
              <w:top w:val="nil"/>
              <w:left w:val="single" w:sz="4" w:space="0" w:color="auto"/>
              <w:bottom w:val="nil"/>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3 681,6</w:t>
            </w:r>
          </w:p>
        </w:tc>
        <w:tc>
          <w:tcPr>
            <w:tcW w:w="1146" w:type="dxa"/>
            <w:tcBorders>
              <w:top w:val="nil"/>
              <w:left w:val="single" w:sz="4" w:space="0" w:color="auto"/>
              <w:bottom w:val="nil"/>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319,6</w:t>
            </w:r>
          </w:p>
        </w:tc>
        <w:tc>
          <w:tcPr>
            <w:tcW w:w="1669" w:type="dxa"/>
            <w:tcBorders>
              <w:top w:val="nil"/>
              <w:left w:val="single" w:sz="4" w:space="0" w:color="auto"/>
              <w:bottom w:val="nil"/>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9</w:t>
            </w:r>
          </w:p>
        </w:tc>
      </w:tr>
      <w:tr w:rsidR="00484B3C" w:rsidRPr="00484B3C" w:rsidTr="005B4281">
        <w:trPr>
          <w:trHeight w:val="315"/>
        </w:trPr>
        <w:tc>
          <w:tcPr>
            <w:tcW w:w="4280" w:type="dxa"/>
            <w:tcBorders>
              <w:top w:val="nil"/>
              <w:left w:val="single" w:sz="4" w:space="0" w:color="auto"/>
              <w:bottom w:val="single" w:sz="4" w:space="0" w:color="auto"/>
              <w:right w:val="nil"/>
            </w:tcBorders>
            <w:shd w:val="clear" w:color="auto" w:fill="auto"/>
            <w:noWrap/>
            <w:vAlign w:val="bottom"/>
            <w:hideMark/>
          </w:tcPr>
          <w:p w:rsidR="00484B3C" w:rsidRPr="00484B3C" w:rsidRDefault="00484B3C" w:rsidP="00484B3C">
            <w:pPr>
              <w:jc w:val="right"/>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юридических лиц</w:t>
            </w:r>
          </w:p>
        </w:tc>
        <w:tc>
          <w:tcPr>
            <w:tcW w:w="1107" w:type="dxa"/>
            <w:tcBorders>
              <w:top w:val="nil"/>
              <w:left w:val="single" w:sz="4" w:space="0" w:color="auto"/>
              <w:bottom w:val="single" w:sz="4" w:space="0" w:color="auto"/>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2 121,3</w:t>
            </w:r>
          </w:p>
        </w:tc>
        <w:tc>
          <w:tcPr>
            <w:tcW w:w="1296" w:type="dxa"/>
            <w:tcBorders>
              <w:top w:val="nil"/>
              <w:left w:val="single" w:sz="4" w:space="0" w:color="auto"/>
              <w:bottom w:val="single" w:sz="4" w:space="0" w:color="auto"/>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2 324,9</w:t>
            </w:r>
          </w:p>
        </w:tc>
        <w:tc>
          <w:tcPr>
            <w:tcW w:w="1146" w:type="dxa"/>
            <w:tcBorders>
              <w:top w:val="nil"/>
              <w:left w:val="single" w:sz="4" w:space="0" w:color="auto"/>
              <w:bottom w:val="single" w:sz="4" w:space="0" w:color="auto"/>
              <w:right w:val="nil"/>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203,6</w:t>
            </w:r>
          </w:p>
        </w:tc>
        <w:tc>
          <w:tcPr>
            <w:tcW w:w="1669" w:type="dxa"/>
            <w:tcBorders>
              <w:top w:val="nil"/>
              <w:left w:val="single" w:sz="4" w:space="0" w:color="auto"/>
              <w:bottom w:val="single" w:sz="4" w:space="0" w:color="auto"/>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9,6</w:t>
            </w:r>
          </w:p>
        </w:tc>
      </w:tr>
      <w:tr w:rsidR="00484B3C" w:rsidRPr="00484B3C" w:rsidTr="005B4281">
        <w:trPr>
          <w:trHeight w:val="315"/>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484B3C" w:rsidRPr="00484B3C" w:rsidRDefault="00484B3C" w:rsidP="00484B3C">
            <w:pP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Широкая денежная масса (М3)</w:t>
            </w:r>
          </w:p>
        </w:tc>
        <w:tc>
          <w:tcPr>
            <w:tcW w:w="1107" w:type="dxa"/>
            <w:tcBorders>
              <w:top w:val="nil"/>
              <w:left w:val="nil"/>
              <w:bottom w:val="single" w:sz="4" w:space="0" w:color="auto"/>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38 107,1</w:t>
            </w:r>
          </w:p>
        </w:tc>
        <w:tc>
          <w:tcPr>
            <w:tcW w:w="1296" w:type="dxa"/>
            <w:tcBorders>
              <w:top w:val="nil"/>
              <w:left w:val="nil"/>
              <w:bottom w:val="single" w:sz="4" w:space="0" w:color="auto"/>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45 795,7</w:t>
            </w:r>
          </w:p>
        </w:tc>
        <w:tc>
          <w:tcPr>
            <w:tcW w:w="1146" w:type="dxa"/>
            <w:tcBorders>
              <w:top w:val="nil"/>
              <w:left w:val="nil"/>
              <w:bottom w:val="single" w:sz="4" w:space="0" w:color="auto"/>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7 688,7</w:t>
            </w:r>
          </w:p>
        </w:tc>
        <w:tc>
          <w:tcPr>
            <w:tcW w:w="1669" w:type="dxa"/>
            <w:tcBorders>
              <w:top w:val="nil"/>
              <w:left w:val="nil"/>
              <w:bottom w:val="single" w:sz="4" w:space="0" w:color="auto"/>
              <w:right w:val="single" w:sz="4" w:space="0" w:color="auto"/>
            </w:tcBorders>
            <w:shd w:val="clear" w:color="auto" w:fill="auto"/>
            <w:noWrap/>
            <w:vAlign w:val="bottom"/>
            <w:hideMark/>
          </w:tcPr>
          <w:p w:rsidR="00484B3C" w:rsidRPr="00484B3C" w:rsidRDefault="00484B3C" w:rsidP="00484B3C">
            <w:pPr>
              <w:jc w:val="center"/>
              <w:rPr>
                <w:rFonts w:ascii="Times New Roman" w:eastAsia="Times New Roman" w:hAnsi="Times New Roman" w:cs="Times New Roman"/>
                <w:color w:val="000000"/>
                <w:lang w:val="ru-RU" w:eastAsia="ru-RU"/>
              </w:rPr>
            </w:pPr>
            <w:r w:rsidRPr="00484B3C">
              <w:rPr>
                <w:rFonts w:ascii="Times New Roman" w:eastAsia="Times New Roman" w:hAnsi="Times New Roman" w:cs="Times New Roman"/>
                <w:color w:val="000000"/>
                <w:lang w:val="ru-RU" w:eastAsia="ru-RU"/>
              </w:rPr>
              <w:t>20,2</w:t>
            </w:r>
          </w:p>
        </w:tc>
      </w:tr>
    </w:tbl>
    <w:p w:rsidR="00B441D2" w:rsidRDefault="00B441D2" w:rsidP="00484B3C">
      <w:pPr>
        <w:autoSpaceDE w:val="0"/>
        <w:autoSpaceDN w:val="0"/>
        <w:adjustRightInd w:val="0"/>
        <w:jc w:val="both"/>
        <w:rPr>
          <w:rFonts w:ascii="Times New Roman" w:hAnsi="Times New Roman" w:cs="Times New Roman"/>
          <w:sz w:val="28"/>
          <w:szCs w:val="28"/>
          <w:lang w:val="ru-RU"/>
        </w:rPr>
      </w:pPr>
    </w:p>
    <w:p w:rsidR="00FC13CB" w:rsidRDefault="00FC13CB" w:rsidP="00FC13CB">
      <w:pPr>
        <w:autoSpaceDE w:val="0"/>
        <w:autoSpaceDN w:val="0"/>
        <w:adjustRightInd w:val="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Внутригодовая динамика денежного агрегата М2 характеризовалась снижением  в январе 2010г. на 9, 3 процента, или на 1,93 трлн. рублей, и последующим увеличением в феврале-августе 2010г. на 33,5 процента, или на 6,3 трлн.рублей.</w:t>
      </w:r>
    </w:p>
    <w:p w:rsidR="00AA375D" w:rsidRDefault="00FC13CB" w:rsidP="006C4BE3">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За август 2010г. рублевая денежная масса увеличилась на 0,1 процента, или на 19,4 млрд. рублей (за август 2009г. – на 2,1 процента)</w:t>
      </w:r>
      <w:r w:rsidR="00AF0675">
        <w:rPr>
          <w:rFonts w:ascii="Times New Roman" w:hAnsi="Times New Roman" w:cs="Times New Roman"/>
          <w:sz w:val="28"/>
          <w:szCs w:val="28"/>
          <w:lang w:val="ru-RU"/>
        </w:rPr>
        <w:t xml:space="preserve"> (рисунок 4</w:t>
      </w:r>
      <w:r>
        <w:rPr>
          <w:rFonts w:ascii="Times New Roman" w:hAnsi="Times New Roman" w:cs="Times New Roman"/>
          <w:sz w:val="28"/>
          <w:szCs w:val="28"/>
          <w:lang w:val="ru-RU"/>
        </w:rPr>
        <w:t>). При этом наибольшая часть (76,6 процента) её прироста за август 2010г. была сформирована за счёт активной рублевой денежной массы.</w:t>
      </w:r>
    </w:p>
    <w:p w:rsidR="00772A6B" w:rsidRPr="00772A6B" w:rsidRDefault="006C4BE3" w:rsidP="00772A6B">
      <w:pPr>
        <w:autoSpaceDE w:val="0"/>
        <w:autoSpaceDN w:val="0"/>
        <w:adjustRightInd w:val="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Скорость обращения денежного агрегата М2 в среднегодовом исчислении за период с 1 сентября 2009г. по 1 сентября 2010г. снизилась на 1,04 процента. При этом в августе 2010г. по сравнению с декабрём 2009г. данный показатель </w:t>
      </w:r>
      <w:r w:rsidR="00772A6B">
        <w:rPr>
          <w:rFonts w:ascii="Times New Roman" w:hAnsi="Times New Roman" w:cs="Times New Roman"/>
          <w:sz w:val="28"/>
          <w:szCs w:val="28"/>
          <w:lang w:val="ru-RU"/>
        </w:rPr>
        <w:t>снизился с 7,23 до 7,68 оборота</w:t>
      </w:r>
      <w:r w:rsidR="00772A6B" w:rsidRPr="00772A6B">
        <w:rPr>
          <w:rFonts w:ascii="Times New Roman" w:hAnsi="Times New Roman" w:cs="Times New Roman"/>
          <w:sz w:val="28"/>
          <w:szCs w:val="28"/>
          <w:lang w:val="ru-RU"/>
        </w:rPr>
        <w:t>.</w:t>
      </w:r>
    </w:p>
    <w:p w:rsidR="00772A6B" w:rsidRDefault="006C4BE3" w:rsidP="00772A6B">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lang w:val="ru-RU"/>
        </w:rPr>
        <w:t>Увеличение рублевой денежной массы с начала 2010г. сложилось за счёт роста наличных денег в обращении, переводных депозитов физических лиц, срочных депозитов и ценных бумаг, выпущенных банками, при снижении переводных депозитов юридических лиц (таблица 1).</w:t>
      </w:r>
      <w:r w:rsidR="00772A6B" w:rsidRPr="00772A6B">
        <w:rPr>
          <w:rFonts w:ascii="Times New Roman" w:hAnsi="Times New Roman" w:cs="Times New Roman"/>
          <w:sz w:val="28"/>
          <w:szCs w:val="28"/>
          <w:lang w:val="ru-RU"/>
        </w:rPr>
        <w:t xml:space="preserve">                                                 </w:t>
      </w:r>
    </w:p>
    <w:p w:rsidR="006C4BE3" w:rsidRDefault="00772A6B" w:rsidP="00772A6B">
      <w:pPr>
        <w:autoSpaceDE w:val="0"/>
        <w:autoSpaceDN w:val="0"/>
        <w:adjustRightInd w:val="0"/>
        <w:jc w:val="both"/>
        <w:rPr>
          <w:rFonts w:ascii="Times New Roman" w:hAnsi="Times New Roman" w:cs="Times New Roman"/>
          <w:sz w:val="28"/>
          <w:szCs w:val="28"/>
          <w:lang w:val="ru-RU"/>
        </w:rPr>
      </w:pPr>
      <w:r w:rsidRPr="00772A6B">
        <w:rPr>
          <w:rFonts w:ascii="Times New Roman" w:hAnsi="Times New Roman" w:cs="Times New Roman"/>
          <w:sz w:val="28"/>
          <w:szCs w:val="28"/>
          <w:lang w:val="ru-RU"/>
        </w:rPr>
        <w:lastRenderedPageBreak/>
        <w:t xml:space="preserve">           </w:t>
      </w:r>
      <w:r w:rsidR="006C4BE3">
        <w:rPr>
          <w:rFonts w:ascii="Times New Roman" w:hAnsi="Times New Roman" w:cs="Times New Roman"/>
          <w:sz w:val="28"/>
          <w:szCs w:val="28"/>
          <w:lang w:val="ru-RU"/>
        </w:rPr>
        <w:t>Активная рублевая денежная масса (денежн</w:t>
      </w:r>
      <w:r>
        <w:rPr>
          <w:rFonts w:ascii="Times New Roman" w:hAnsi="Times New Roman" w:cs="Times New Roman"/>
          <w:sz w:val="28"/>
          <w:szCs w:val="28"/>
          <w:lang w:val="ru-RU"/>
        </w:rPr>
        <w:t>ый агрегат М1) за январь-август</w:t>
      </w:r>
      <w:r w:rsidRPr="00772A6B">
        <w:rPr>
          <w:rFonts w:ascii="Times New Roman" w:hAnsi="Times New Roman" w:cs="Times New Roman"/>
          <w:sz w:val="28"/>
          <w:szCs w:val="28"/>
          <w:lang w:val="ru-RU"/>
        </w:rPr>
        <w:t xml:space="preserve"> </w:t>
      </w:r>
      <w:r w:rsidR="006C4BE3">
        <w:rPr>
          <w:rFonts w:ascii="Times New Roman" w:hAnsi="Times New Roman" w:cs="Times New Roman"/>
          <w:sz w:val="28"/>
          <w:szCs w:val="28"/>
          <w:lang w:val="ru-RU"/>
        </w:rPr>
        <w:t>2010г. возросла на 5,7 процента (на 0,64 трлн.рублей) (рисунок 5) при уменьшении за январь-август 2009г. на 14,3 процента.</w:t>
      </w:r>
    </w:p>
    <w:p w:rsidR="006C4BE3" w:rsidRDefault="006C4BE3" w:rsidP="006C4BE3">
      <w:pPr>
        <w:tabs>
          <w:tab w:val="left" w:pos="709"/>
        </w:tabs>
        <w:autoSpaceDE w:val="0"/>
        <w:autoSpaceDN w:val="0"/>
        <w:adjustRightInd w:val="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Наличные деньги в обороте за январь-август 2010г. увеличились на 21,7 процента, переводные депозиты физических лиц – на 26,7 процента (рисунок 5). За январь-август 2009г. наличные деньги в обороте уменьшились на 8,4 процента, переводные депозиты физических лиц возросли на 0,5 процента.</w:t>
      </w:r>
    </w:p>
    <w:p w:rsidR="006C4BE3" w:rsidRDefault="006C4BE3" w:rsidP="006C4BE3">
      <w:pPr>
        <w:autoSpaceDE w:val="0"/>
        <w:autoSpaceDN w:val="0"/>
        <w:adjustRightInd w:val="0"/>
        <w:ind w:firstLine="709"/>
        <w:jc w:val="both"/>
        <w:rPr>
          <w:rFonts w:ascii="Times New Roman" w:hAnsi="Times New Roman" w:cs="Times New Roman"/>
          <w:sz w:val="28"/>
          <w:szCs w:val="28"/>
          <w:lang w:val="ru-RU"/>
        </w:rPr>
      </w:pPr>
    </w:p>
    <w:p w:rsidR="00AA375D" w:rsidRDefault="00AA375D" w:rsidP="00AA375D">
      <w:pPr>
        <w:autoSpaceDE w:val="0"/>
        <w:autoSpaceDN w:val="0"/>
        <w:adjustRightInd w:val="0"/>
        <w:ind w:right="992" w:firstLine="142"/>
        <w:jc w:val="both"/>
        <w:rPr>
          <w:rFonts w:ascii="Times New Roman" w:hAnsi="Times New Roman" w:cs="Times New Roman"/>
          <w:sz w:val="28"/>
          <w:szCs w:val="28"/>
          <w:lang w:val="ru-RU"/>
        </w:rPr>
      </w:pPr>
      <w:r>
        <w:rPr>
          <w:rFonts w:ascii="Times New Roman" w:hAnsi="Times New Roman" w:cs="Times New Roman"/>
          <w:noProof/>
          <w:sz w:val="28"/>
          <w:szCs w:val="28"/>
          <w:lang w:val="ru-RU" w:eastAsia="ru-RU"/>
        </w:rPr>
        <w:drawing>
          <wp:inline distT="0" distB="0" distL="0" distR="0">
            <wp:extent cx="5495925" cy="3106003"/>
            <wp:effectExtent l="19050" t="0" r="9525" b="0"/>
            <wp:docPr id="20"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5495925" cy="3106003"/>
                    </a:xfrm>
                    <a:prstGeom prst="rect">
                      <a:avLst/>
                    </a:prstGeom>
                    <a:noFill/>
                    <a:ln w="9525">
                      <a:noFill/>
                      <a:miter lim="800000"/>
                      <a:headEnd/>
                      <a:tailEnd/>
                    </a:ln>
                  </pic:spPr>
                </pic:pic>
              </a:graphicData>
            </a:graphic>
          </wp:inline>
        </w:drawing>
      </w:r>
    </w:p>
    <w:p w:rsidR="00AA375D" w:rsidRDefault="00AA375D" w:rsidP="00AA375D">
      <w:pPr>
        <w:autoSpaceDE w:val="0"/>
        <w:autoSpaceDN w:val="0"/>
        <w:adjustRightInd w:val="0"/>
        <w:ind w:firstLine="709"/>
        <w:jc w:val="both"/>
        <w:rPr>
          <w:rFonts w:ascii="Times New Roman" w:hAnsi="Times New Roman" w:cs="Times New Roman"/>
          <w:sz w:val="28"/>
          <w:szCs w:val="28"/>
          <w:lang w:val="ru-RU"/>
        </w:rPr>
      </w:pPr>
    </w:p>
    <w:p w:rsidR="00AA375D" w:rsidRDefault="00AA375D" w:rsidP="00AA375D">
      <w:pPr>
        <w:autoSpaceDE w:val="0"/>
        <w:autoSpaceDN w:val="0"/>
        <w:adjustRightInd w:val="0"/>
        <w:ind w:firstLine="709"/>
        <w:jc w:val="both"/>
        <w:rPr>
          <w:rFonts w:ascii="Times New Roman" w:hAnsi="Times New Roman" w:cs="Times New Roman"/>
          <w:sz w:val="28"/>
          <w:szCs w:val="28"/>
          <w:lang w:val="ru-RU"/>
        </w:rPr>
      </w:pPr>
    </w:p>
    <w:p w:rsidR="006C4BE3" w:rsidRPr="005E0F32" w:rsidRDefault="006C4BE3" w:rsidP="006C4BE3">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Рисунок 4 – Темпы роста денежного агрегата М2</w:t>
      </w:r>
      <w:r w:rsidR="00FC13CB">
        <w:rPr>
          <w:rFonts w:ascii="Times New Roman" w:hAnsi="Times New Roman" w:cs="Times New Roman"/>
          <w:sz w:val="28"/>
          <w:szCs w:val="28"/>
          <w:lang w:val="ru-RU"/>
        </w:rPr>
        <w:t xml:space="preserve"> </w:t>
      </w:r>
      <w:r w:rsidR="005E0F32" w:rsidRPr="005E0F32">
        <w:rPr>
          <w:rFonts w:ascii="Times New Roman" w:hAnsi="Times New Roman" w:cs="Times New Roman"/>
          <w:sz w:val="28"/>
          <w:szCs w:val="28"/>
          <w:lang w:val="ru-RU"/>
        </w:rPr>
        <w:t xml:space="preserve">[13, </w:t>
      </w:r>
      <w:r w:rsidR="005E0F32">
        <w:rPr>
          <w:rFonts w:ascii="Times New Roman" w:hAnsi="Times New Roman" w:cs="Times New Roman"/>
          <w:sz w:val="28"/>
          <w:szCs w:val="28"/>
        </w:rPr>
        <w:t>c</w:t>
      </w:r>
      <w:r w:rsidR="005E0F32" w:rsidRPr="005E0F32">
        <w:rPr>
          <w:rFonts w:ascii="Times New Roman" w:hAnsi="Times New Roman" w:cs="Times New Roman"/>
          <w:sz w:val="28"/>
          <w:szCs w:val="28"/>
          <w:lang w:val="ru-RU"/>
        </w:rPr>
        <w:t>. 8].</w:t>
      </w:r>
    </w:p>
    <w:p w:rsidR="006C4BE3" w:rsidRDefault="006C4BE3" w:rsidP="006C4BE3">
      <w:pPr>
        <w:autoSpaceDE w:val="0"/>
        <w:autoSpaceDN w:val="0"/>
        <w:adjustRightInd w:val="0"/>
        <w:ind w:firstLine="709"/>
        <w:jc w:val="both"/>
        <w:rPr>
          <w:rFonts w:ascii="Times New Roman" w:hAnsi="Times New Roman" w:cs="Times New Roman"/>
          <w:sz w:val="28"/>
          <w:szCs w:val="28"/>
          <w:lang w:val="ru-RU"/>
        </w:rPr>
      </w:pPr>
    </w:p>
    <w:p w:rsidR="006C4BE3" w:rsidRDefault="00030DA8" w:rsidP="006C4BE3">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августе 2010г. в составе активной рублевой денежной массы наличные деньги в обороте увеличились на 1 процент (на 47 млрд.рублей), переводные депозиты физических лиц снизились на 7,2 процента, или на 206,6 млрд.рублей, юридических лиц – на 11,6 процента, или на 615,6 млрд.рублей.</w:t>
      </w:r>
    </w:p>
    <w:p w:rsidR="006C4BE3" w:rsidRDefault="00030DA8" w:rsidP="006C4BE3">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Рублевые депозиты на 1 сентября 2010г. сформировались в объёме 19,35 трлн. рублей и за январь - август 2010г. увеличились на 16,9 процента (на 2,8 трлн.рублей) при их снижении за январь – август 2009г. на 15,1 процента.</w:t>
      </w:r>
    </w:p>
    <w:p w:rsidR="006C4BE3" w:rsidRDefault="006C4BE3" w:rsidP="006C4BE3">
      <w:pPr>
        <w:tabs>
          <w:tab w:val="left" w:pos="709"/>
        </w:tabs>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Рублевые депозиты физических лиц за январь-август 2010г. увеличились на 34,4 процента, или на 2,76 трлн. рублей (за январь – август 2009г. они снизились на 8,2 процента). Наибольший удельный вес в объёме (75,2 процента) рублевых депозитов физических лиц на 1 сентября 2010г. пришёлся на срочные депозиты, которые выросли за январь-август 2010г. на 37,2 процента (на 2,2 трлн. рублей). Их увеличение обусловлено высокой привлекательностью сбережений в национальной валюте.</w:t>
      </w:r>
    </w:p>
    <w:p w:rsidR="006C4BE3" w:rsidRDefault="006C4BE3" w:rsidP="006C4BE3">
      <w:pPr>
        <w:tabs>
          <w:tab w:val="left" w:pos="709"/>
        </w:tabs>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Рублевые депозиты физических лиц за  январь – август 2010г. увеличились на 0,5 процента, или на 44,2 млрд. рублей. В их составе переводные депозиты юридических лиц сократились на 16,3 процента (на 0,91 трлн. рублей), срочные депозиты юридических лиц возросли на 32,4 процента (на 0,95 трлн.рублей).</w:t>
      </w:r>
    </w:p>
    <w:p w:rsidR="006C4BE3" w:rsidRDefault="006C4BE3" w:rsidP="006C4BE3">
      <w:pPr>
        <w:tabs>
          <w:tab w:val="left" w:pos="709"/>
        </w:tabs>
        <w:autoSpaceDE w:val="0"/>
        <w:autoSpaceDN w:val="0"/>
        <w:adjustRightInd w:val="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Широкая денежная масса за 1 сентября 2010г. составила 44,5 трлн. рублей и за январь-август 2010г. увеличилась на 16,8 процента, или на 6,39 трлн. рублей. За август текущего года она возросла на 0,5 процента, или на </w:t>
      </w:r>
      <w:r w:rsidRPr="00671438">
        <w:rPr>
          <w:rFonts w:ascii="Times New Roman" w:hAnsi="Times New Roman" w:cs="Times New Roman"/>
          <w:sz w:val="28"/>
          <w:szCs w:val="28"/>
          <w:lang w:val="ru-RU"/>
        </w:rPr>
        <w:t>211,5</w:t>
      </w:r>
      <w:r>
        <w:rPr>
          <w:rFonts w:ascii="HelveticaCyrillic" w:hAnsi="HelveticaCyrillic" w:cs="HelveticaCyrillic"/>
          <w:sz w:val="20"/>
          <w:szCs w:val="20"/>
          <w:lang w:val="ru-RU"/>
        </w:rPr>
        <w:t xml:space="preserve"> </w:t>
      </w:r>
      <w:r w:rsidRPr="00671438">
        <w:rPr>
          <w:rFonts w:ascii="Times New Roman" w:hAnsi="Times New Roman" w:cs="Times New Roman"/>
          <w:sz w:val="28"/>
          <w:szCs w:val="28"/>
          <w:lang w:val="ru-RU"/>
        </w:rPr>
        <w:t>млрд. рублей</w:t>
      </w:r>
      <w:r>
        <w:rPr>
          <w:rFonts w:ascii="Times New Roman" w:hAnsi="Times New Roman" w:cs="Times New Roman"/>
          <w:sz w:val="28"/>
          <w:szCs w:val="28"/>
          <w:lang w:val="ru-RU"/>
        </w:rPr>
        <w:t>.</w:t>
      </w:r>
    </w:p>
    <w:p w:rsidR="006C4BE3" w:rsidRDefault="006C4BE3" w:rsidP="006C4BE3">
      <w:pPr>
        <w:tabs>
          <w:tab w:val="left" w:pos="709"/>
        </w:tabs>
        <w:autoSpaceDE w:val="0"/>
        <w:autoSpaceDN w:val="0"/>
        <w:adjustRightInd w:val="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 54,4 процента на 1 января 2010г. до 56,4 процента на 1 сентября 2010г.).</w:t>
      </w:r>
    </w:p>
    <w:p w:rsidR="00FC13CB" w:rsidRDefault="00FC13CB" w:rsidP="006C4BE3">
      <w:pPr>
        <w:autoSpaceDE w:val="0"/>
        <w:autoSpaceDN w:val="0"/>
        <w:adjustRightInd w:val="0"/>
        <w:ind w:firstLine="709"/>
        <w:jc w:val="both"/>
        <w:rPr>
          <w:rFonts w:ascii="Times New Roman" w:hAnsi="Times New Roman" w:cs="Times New Roman"/>
          <w:sz w:val="28"/>
          <w:szCs w:val="28"/>
          <w:lang w:val="ru-RU"/>
        </w:rPr>
      </w:pPr>
    </w:p>
    <w:p w:rsidR="00FC13CB" w:rsidRDefault="00FC13CB" w:rsidP="00572822">
      <w:pPr>
        <w:autoSpaceDE w:val="0"/>
        <w:autoSpaceDN w:val="0"/>
        <w:adjustRightInd w:val="0"/>
        <w:jc w:val="both"/>
        <w:rPr>
          <w:rFonts w:ascii="Times New Roman" w:hAnsi="Times New Roman" w:cs="Times New Roman"/>
          <w:sz w:val="28"/>
          <w:szCs w:val="28"/>
          <w:lang w:val="ru-RU"/>
        </w:rPr>
      </w:pPr>
      <w:r>
        <w:rPr>
          <w:rFonts w:ascii="Times New Roman" w:hAnsi="Times New Roman" w:cs="Times New Roman"/>
          <w:noProof/>
          <w:sz w:val="28"/>
          <w:szCs w:val="28"/>
          <w:lang w:val="ru-RU" w:eastAsia="ru-RU"/>
        </w:rPr>
        <w:drawing>
          <wp:inline distT="0" distB="0" distL="0" distR="0">
            <wp:extent cx="5934075" cy="3533775"/>
            <wp:effectExtent l="19050" t="0" r="9525" b="0"/>
            <wp:docPr id="2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a:stretch>
                      <a:fillRect/>
                    </a:stretch>
                  </pic:blipFill>
                  <pic:spPr bwMode="auto">
                    <a:xfrm>
                      <a:off x="0" y="0"/>
                      <a:ext cx="5934075" cy="3533775"/>
                    </a:xfrm>
                    <a:prstGeom prst="rect">
                      <a:avLst/>
                    </a:prstGeom>
                    <a:noFill/>
                    <a:ln w="9525">
                      <a:noFill/>
                      <a:miter lim="800000"/>
                      <a:headEnd/>
                      <a:tailEnd/>
                    </a:ln>
                  </pic:spPr>
                </pic:pic>
              </a:graphicData>
            </a:graphic>
          </wp:inline>
        </w:drawing>
      </w:r>
    </w:p>
    <w:p w:rsidR="00FC13CB" w:rsidRDefault="00FC13CB" w:rsidP="00572822">
      <w:pPr>
        <w:autoSpaceDE w:val="0"/>
        <w:autoSpaceDN w:val="0"/>
        <w:adjustRightInd w:val="0"/>
        <w:jc w:val="both"/>
        <w:rPr>
          <w:rFonts w:ascii="Times New Roman" w:hAnsi="Times New Roman" w:cs="Times New Roman"/>
          <w:sz w:val="28"/>
          <w:szCs w:val="28"/>
          <w:lang w:val="ru-RU"/>
        </w:rPr>
      </w:pPr>
    </w:p>
    <w:p w:rsidR="00FC13CB" w:rsidRPr="005E0F32" w:rsidRDefault="006C4BE3" w:rsidP="006C4BE3">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Рисунок 5 – Динамика активной рублевой денежной массы и её компонентов</w:t>
      </w:r>
      <w:r w:rsidR="005E0F32" w:rsidRPr="005E0F32">
        <w:rPr>
          <w:rFonts w:ascii="Times New Roman" w:hAnsi="Times New Roman" w:cs="Times New Roman"/>
          <w:sz w:val="28"/>
          <w:szCs w:val="28"/>
          <w:lang w:val="ru-RU"/>
        </w:rPr>
        <w:t xml:space="preserve"> [13, </w:t>
      </w:r>
      <w:r w:rsidR="005E0F32">
        <w:rPr>
          <w:rFonts w:ascii="Times New Roman" w:hAnsi="Times New Roman" w:cs="Times New Roman"/>
          <w:sz w:val="28"/>
          <w:szCs w:val="28"/>
        </w:rPr>
        <w:t>c</w:t>
      </w:r>
      <w:r w:rsidR="005E0F32" w:rsidRPr="005E0F32">
        <w:rPr>
          <w:rFonts w:ascii="Times New Roman" w:hAnsi="Times New Roman" w:cs="Times New Roman"/>
          <w:sz w:val="28"/>
          <w:szCs w:val="28"/>
          <w:lang w:val="ru-RU"/>
        </w:rPr>
        <w:t>. 8].</w:t>
      </w:r>
    </w:p>
    <w:p w:rsidR="006C4BE3" w:rsidRDefault="006C4BE3" w:rsidP="006C4BE3">
      <w:pPr>
        <w:tabs>
          <w:tab w:val="left" w:pos="709"/>
          <w:tab w:val="left" w:pos="851"/>
        </w:tabs>
        <w:autoSpaceDE w:val="0"/>
        <w:autoSpaceDN w:val="0"/>
        <w:adjustRightInd w:val="0"/>
        <w:jc w:val="both"/>
        <w:rPr>
          <w:rFonts w:ascii="Times New Roman" w:hAnsi="Times New Roman" w:cs="Times New Roman"/>
          <w:sz w:val="28"/>
          <w:szCs w:val="28"/>
          <w:lang w:val="ru-RU"/>
        </w:rPr>
      </w:pPr>
    </w:p>
    <w:p w:rsidR="00671438" w:rsidRDefault="006C4BE3" w:rsidP="006C4BE3">
      <w:pPr>
        <w:tabs>
          <w:tab w:val="left" w:pos="709"/>
          <w:tab w:val="left" w:pos="851"/>
        </w:tabs>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671438">
        <w:rPr>
          <w:rFonts w:ascii="Times New Roman" w:hAnsi="Times New Roman" w:cs="Times New Roman"/>
          <w:sz w:val="28"/>
          <w:szCs w:val="28"/>
          <w:lang w:val="ru-RU"/>
        </w:rPr>
        <w:t>Депозиты в иностранной валюте в долларовом эквиваленте  увеличились на 4,4 процента, или на 252 млн. долларов США. В объёме депозитов в иностранной валюте на 1 сентября 2010г. наибольший удельный вес (62,2 процента) заняли средства физических лиц, а в приросте с начала года – средства юридических лиц  (62,3 процента). Депозиты физических лиц в иностранной валюте увеличились на 3,9 процента (на 139,9 млн. долларов США), юридических лиц – на 5,3 процента (на 112 млн. долларов США). При этом в структуре депозитов физических лиц доля депозитов в иностранной валюте за январь – август 2010г. снизилась на 5,1 процентного пункта и на 1 сентября 2010г. составила 50,7 процента</w:t>
      </w:r>
      <w:r w:rsidR="0030665C">
        <w:rPr>
          <w:rFonts w:ascii="Times New Roman" w:hAnsi="Times New Roman" w:cs="Times New Roman"/>
          <w:sz w:val="28"/>
          <w:szCs w:val="28"/>
          <w:lang w:val="ru-RU"/>
        </w:rPr>
        <w:t xml:space="preserve"> (на 1 сентября 2009г. 57,6 процента), при аналогичном увеличении доли рублевых депозитов.</w:t>
      </w:r>
    </w:p>
    <w:p w:rsidR="006C4BE3" w:rsidRDefault="0030665C" w:rsidP="006C4BE3">
      <w:pPr>
        <w:tabs>
          <w:tab w:val="left" w:pos="709"/>
        </w:tabs>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Основная часть (94,4 процента) в депозитах физических лиц в иностранной валюте на 1 сентября 2010г. пришлась на срочные депозиты, которые за январь -  август 2010г. росли значительно более низкими темпами (1,9 процента, или на 64,2 млн. долларов США) по сравнению со срочными рублевыми депозитами населения, что связано с их более низкой доходностью по сравнению с рублевыми депозитами.</w:t>
      </w:r>
    </w:p>
    <w:p w:rsidR="0030665C" w:rsidRDefault="0030665C" w:rsidP="006C4BE3">
      <w:pPr>
        <w:tabs>
          <w:tab w:val="left" w:pos="709"/>
        </w:tabs>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августе текущего года депозиты физических лиц в иностранной валюте увеличились на 1,1 процента (на 41,2 млн. долларов США). Депозиты юридических лиц в иностранной валюте сократились на 2,2 процента (на 50,9 млн. долларов США).</w:t>
      </w:r>
    </w:p>
    <w:p w:rsidR="0030665C" w:rsidRDefault="0030665C" w:rsidP="006C4BE3">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Рублевая денежная база за январь – август 2010г. увеличилась на 33,3 процента (на 2,21 трлн. рублей) и на 1 сентября 2010г. составила 8,84 трлн.</w:t>
      </w:r>
      <w:r w:rsidR="004216B1">
        <w:rPr>
          <w:rFonts w:ascii="Times New Roman" w:hAnsi="Times New Roman" w:cs="Times New Roman"/>
          <w:sz w:val="28"/>
          <w:szCs w:val="28"/>
          <w:lang w:val="ru-RU"/>
        </w:rPr>
        <w:t xml:space="preserve"> </w:t>
      </w:r>
      <w:r>
        <w:rPr>
          <w:rFonts w:ascii="Times New Roman" w:hAnsi="Times New Roman" w:cs="Times New Roman"/>
          <w:sz w:val="28"/>
          <w:szCs w:val="28"/>
          <w:lang w:val="ru-RU"/>
        </w:rPr>
        <w:t>рублей. Основными факторами</w:t>
      </w:r>
      <w:r w:rsidR="004216B1">
        <w:rPr>
          <w:rFonts w:ascii="Times New Roman" w:hAnsi="Times New Roman" w:cs="Times New Roman"/>
          <w:sz w:val="28"/>
          <w:szCs w:val="28"/>
          <w:lang w:val="ru-RU"/>
        </w:rPr>
        <w:t>,</w:t>
      </w:r>
      <w:r>
        <w:rPr>
          <w:rFonts w:ascii="Times New Roman" w:hAnsi="Times New Roman" w:cs="Times New Roman"/>
          <w:sz w:val="28"/>
          <w:szCs w:val="28"/>
          <w:lang w:val="ru-RU"/>
        </w:rPr>
        <w:t xml:space="preserve"> повлиявшими на её изменение </w:t>
      </w:r>
      <w:r w:rsidR="004216B1">
        <w:rPr>
          <w:rFonts w:ascii="Times New Roman" w:hAnsi="Times New Roman" w:cs="Times New Roman"/>
          <w:sz w:val="28"/>
          <w:szCs w:val="28"/>
          <w:lang w:val="ru-RU"/>
        </w:rPr>
        <w:t>в январе - августе 2010г., явились продажа Национальным банком иностранной валюты на внутреннем валютном рынке и увеличение требований Национального банка к банкам.</w:t>
      </w:r>
    </w:p>
    <w:p w:rsidR="007A4D64" w:rsidRDefault="007A4D64" w:rsidP="006C4BE3">
      <w:pPr>
        <w:tabs>
          <w:tab w:val="left" w:pos="567"/>
          <w:tab w:val="left" w:pos="709"/>
        </w:tabs>
        <w:autoSpaceDE w:val="0"/>
        <w:autoSpaceDN w:val="0"/>
        <w:adjustRightInd w:val="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6C4BE3">
        <w:rPr>
          <w:rFonts w:ascii="Times New Roman" w:hAnsi="Times New Roman" w:cs="Times New Roman"/>
          <w:sz w:val="28"/>
          <w:szCs w:val="28"/>
          <w:lang w:val="ru-RU"/>
        </w:rPr>
        <w:t xml:space="preserve">         </w:t>
      </w:r>
      <w:r>
        <w:rPr>
          <w:rFonts w:ascii="Times New Roman" w:hAnsi="Times New Roman" w:cs="Times New Roman"/>
          <w:sz w:val="28"/>
          <w:szCs w:val="28"/>
          <w:lang w:val="ru-RU"/>
        </w:rPr>
        <w:t>Балансовые факторы изменения денежной массы.</w:t>
      </w:r>
    </w:p>
    <w:p w:rsidR="004216B1" w:rsidRDefault="006C4BE3" w:rsidP="00572822">
      <w:pPr>
        <w:autoSpaceDE w:val="0"/>
        <w:autoSpaceDN w:val="0"/>
        <w:adjustRightInd w:val="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4216B1">
        <w:rPr>
          <w:rFonts w:ascii="Times New Roman" w:hAnsi="Times New Roman" w:cs="Times New Roman"/>
          <w:sz w:val="28"/>
          <w:szCs w:val="28"/>
          <w:lang w:val="ru-RU"/>
        </w:rPr>
        <w:t>Основными балансовыми факторами изменения в январе – августе 2010г. широкой денежной массы явились увеличение чистых внутренних активов банковской системы (ЧВАБС) и сокращение чистых иностранных активов банковской систе</w:t>
      </w:r>
      <w:r>
        <w:rPr>
          <w:rFonts w:ascii="Times New Roman" w:hAnsi="Times New Roman" w:cs="Times New Roman"/>
          <w:sz w:val="28"/>
          <w:szCs w:val="28"/>
          <w:lang w:val="ru-RU"/>
        </w:rPr>
        <w:t>мы (ЧИАБС) (таблица 2</w:t>
      </w:r>
      <w:r w:rsidR="004216B1">
        <w:rPr>
          <w:rFonts w:ascii="Times New Roman" w:hAnsi="Times New Roman" w:cs="Times New Roman"/>
          <w:sz w:val="28"/>
          <w:szCs w:val="28"/>
          <w:lang w:val="ru-RU"/>
        </w:rPr>
        <w:t xml:space="preserve">). </w:t>
      </w:r>
    </w:p>
    <w:p w:rsidR="00DE0326" w:rsidRDefault="00DE0326" w:rsidP="00DE0326">
      <w:pPr>
        <w:tabs>
          <w:tab w:val="left" w:pos="709"/>
        </w:tabs>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Прирост  ЧВАБС за январь -  август 2010г. составил 21,1 процента, с ложившийся в основном за счёт увеличения требований банка к экономике на 20,7 процента.</w:t>
      </w:r>
    </w:p>
    <w:p w:rsidR="00DE0326" w:rsidRDefault="00DE0326" w:rsidP="00DE0326">
      <w:pPr>
        <w:tabs>
          <w:tab w:val="left" w:pos="709"/>
        </w:tabs>
        <w:autoSpaceDE w:val="0"/>
        <w:autoSpaceDN w:val="0"/>
        <w:adjustRightInd w:val="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ЧИАБС сократились на 127,4 млн. долларов США (на 4,6 процента) и на 1 сентября составили 2,67 млрд. долларов США. Их изменение произошло за счёт увеличения чистых иностранных активов Национального банка при уменьшении чистых иностранных активов банков. Снижение чистых иностранных активов банков связано с увеличение объёма средств, привлекаемых банками от нерезидентов Республики Беларусь, и сокращение депозитов банков у нерезидентов Республики Беларусь. </w:t>
      </w:r>
    </w:p>
    <w:p w:rsidR="00DE0326" w:rsidRDefault="00DE0326" w:rsidP="00DE0326">
      <w:pPr>
        <w:tabs>
          <w:tab w:val="left" w:pos="709"/>
        </w:tabs>
        <w:autoSpaceDE w:val="0"/>
        <w:autoSpaceDN w:val="0"/>
        <w:adjustRightInd w:val="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Международные резервные активы Республики Беларусь, по предварительным данным, на 1 сентября 2010г. составили: в национальном определении 6 054,9 млн. долларов США и увеличились с начала 2010г. на 1,3 процента (на 76,4 млн. долларов США); в определении специального стандарта распространения данных Международного валютного фонда (ССРД МВФ) 5 569,3 млн. долларов США и снизились с начала 2010г. на 1,5 процента (на 83,2 млн. долларов США).</w:t>
      </w:r>
    </w:p>
    <w:p w:rsidR="00DE0326" w:rsidRDefault="00DE0326" w:rsidP="00DE0326">
      <w:pPr>
        <w:tabs>
          <w:tab w:val="left" w:pos="709"/>
        </w:tabs>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A4D64">
        <w:rPr>
          <w:rFonts w:ascii="Times New Roman" w:hAnsi="Times New Roman" w:cs="Times New Roman"/>
          <w:sz w:val="28"/>
          <w:szCs w:val="28"/>
          <w:lang w:val="ru-RU"/>
        </w:rPr>
        <w:t>Политика минимальных резервных требований</w:t>
      </w:r>
      <w:r>
        <w:rPr>
          <w:rFonts w:ascii="Times New Roman" w:hAnsi="Times New Roman" w:cs="Times New Roman"/>
          <w:sz w:val="28"/>
          <w:szCs w:val="28"/>
          <w:lang w:val="ru-RU"/>
        </w:rPr>
        <w:t xml:space="preserve"> </w:t>
      </w:r>
      <w:r w:rsidRPr="007A4D64">
        <w:rPr>
          <w:rFonts w:ascii="Times New Roman" w:hAnsi="Times New Roman" w:cs="Times New Roman"/>
          <w:sz w:val="28"/>
          <w:szCs w:val="28"/>
          <w:lang w:val="ru-RU"/>
        </w:rPr>
        <w:t>Национального банка Республики Беларусь</w:t>
      </w:r>
      <w:r>
        <w:rPr>
          <w:rFonts w:ascii="Times New Roman" w:hAnsi="Times New Roman" w:cs="Times New Roman"/>
          <w:sz w:val="28"/>
          <w:szCs w:val="28"/>
          <w:lang w:val="ru-RU"/>
        </w:rPr>
        <w:t>.</w:t>
      </w:r>
    </w:p>
    <w:p w:rsidR="00DE0326" w:rsidRPr="00B96F06" w:rsidRDefault="00DE0326" w:rsidP="00DE0326">
      <w:pPr>
        <w:tabs>
          <w:tab w:val="left" w:pos="709"/>
        </w:tabs>
        <w:autoSpaceDE w:val="0"/>
        <w:autoSpaceDN w:val="0"/>
        <w:adjustRightInd w:val="0"/>
        <w:ind w:firstLine="709"/>
        <w:jc w:val="both"/>
        <w:rPr>
          <w:rFonts w:ascii="Times New Roman" w:hAnsi="Times New Roman" w:cs="Times New Roman"/>
          <w:sz w:val="28"/>
          <w:szCs w:val="28"/>
          <w:lang w:val="ru-RU"/>
        </w:rPr>
      </w:pPr>
      <w:r w:rsidRPr="00B96F06">
        <w:rPr>
          <w:rFonts w:ascii="Times New Roman" w:hAnsi="Times New Roman" w:cs="Times New Roman"/>
          <w:sz w:val="28"/>
          <w:szCs w:val="30"/>
          <w:lang w:val="ru-RU"/>
        </w:rPr>
        <w:t>Национальный банк создает резервный и иные фонды, предназначенные для обеспечения его деятельности.</w:t>
      </w:r>
    </w:p>
    <w:p w:rsidR="00DE0326" w:rsidRPr="00452A80" w:rsidRDefault="00DE0326" w:rsidP="00DE0326">
      <w:pPr>
        <w:pStyle w:val="newncpi"/>
        <w:numPr>
          <w:ins w:id="0" w:author="luda" w:date="2006-10-13T15:50:00Z"/>
        </w:numPr>
        <w:tabs>
          <w:tab w:val="left" w:pos="709"/>
        </w:tabs>
        <w:ind w:firstLine="709"/>
        <w:rPr>
          <w:sz w:val="28"/>
          <w:szCs w:val="30"/>
        </w:rPr>
      </w:pPr>
      <w:r w:rsidRPr="00452A80">
        <w:rPr>
          <w:sz w:val="28"/>
          <w:szCs w:val="30"/>
        </w:rPr>
        <w:t>Создание и использование резервного и иных фондов осуществляются в порядке, установлен</w:t>
      </w:r>
      <w:r>
        <w:rPr>
          <w:sz w:val="28"/>
          <w:szCs w:val="30"/>
        </w:rPr>
        <w:t>ном Уставом Национального банка. Б</w:t>
      </w:r>
      <w:r w:rsidRPr="00452A80">
        <w:rPr>
          <w:sz w:val="28"/>
          <w:szCs w:val="30"/>
        </w:rPr>
        <w:t>анк</w:t>
      </w:r>
      <w:r>
        <w:rPr>
          <w:sz w:val="28"/>
          <w:szCs w:val="30"/>
        </w:rPr>
        <w:t>и</w:t>
      </w:r>
      <w:r w:rsidRPr="00452A80">
        <w:rPr>
          <w:sz w:val="28"/>
          <w:szCs w:val="30"/>
        </w:rPr>
        <w:t xml:space="preserve"> обязан</w:t>
      </w:r>
      <w:r>
        <w:rPr>
          <w:sz w:val="28"/>
          <w:szCs w:val="30"/>
        </w:rPr>
        <w:t>ы</w:t>
      </w:r>
      <w:r w:rsidRPr="00452A80">
        <w:rPr>
          <w:sz w:val="28"/>
          <w:szCs w:val="30"/>
        </w:rPr>
        <w:t xml:space="preserve"> </w:t>
      </w:r>
      <w:r w:rsidRPr="00452A80">
        <w:rPr>
          <w:sz w:val="28"/>
          <w:szCs w:val="30"/>
        </w:rPr>
        <w:lastRenderedPageBreak/>
        <w:t xml:space="preserve">депонировать часть </w:t>
      </w:r>
      <w:r>
        <w:rPr>
          <w:sz w:val="28"/>
          <w:szCs w:val="30"/>
        </w:rPr>
        <w:t xml:space="preserve">привлеченных денежных средств в </w:t>
      </w:r>
      <w:r w:rsidRPr="00452A80">
        <w:rPr>
          <w:sz w:val="28"/>
          <w:szCs w:val="30"/>
        </w:rPr>
        <w:t>фонде обязательных резервов, размещаемом в Национальном банке.</w:t>
      </w:r>
    </w:p>
    <w:p w:rsidR="00DE0326" w:rsidRDefault="004C5160" w:rsidP="004C5160">
      <w:pPr>
        <w:tabs>
          <w:tab w:val="left" w:pos="709"/>
        </w:tabs>
        <w:autoSpaceDE w:val="0"/>
        <w:autoSpaceDN w:val="0"/>
        <w:adjustRightInd w:val="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E0326">
        <w:rPr>
          <w:rFonts w:ascii="Times New Roman" w:hAnsi="Times New Roman" w:cs="Times New Roman"/>
          <w:sz w:val="28"/>
          <w:szCs w:val="28"/>
          <w:lang w:val="ru-RU"/>
        </w:rPr>
        <w:t xml:space="preserve"> </w:t>
      </w:r>
    </w:p>
    <w:p w:rsidR="00030DA8" w:rsidRPr="005E0F32" w:rsidRDefault="004C5160" w:rsidP="00DE0326">
      <w:pPr>
        <w:tabs>
          <w:tab w:val="left" w:pos="709"/>
        </w:tabs>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Таблица 2 – Баланс банковской системы Республики Беларусь</w:t>
      </w:r>
      <w:r w:rsidR="005E0F32" w:rsidRPr="005E0F32">
        <w:rPr>
          <w:rFonts w:ascii="Times New Roman" w:hAnsi="Times New Roman" w:cs="Times New Roman"/>
          <w:sz w:val="28"/>
          <w:szCs w:val="28"/>
          <w:lang w:val="ru-RU"/>
        </w:rPr>
        <w:t xml:space="preserve"> [13, </w:t>
      </w:r>
      <w:r w:rsidR="005E0F32">
        <w:rPr>
          <w:rFonts w:ascii="Times New Roman" w:hAnsi="Times New Roman" w:cs="Times New Roman"/>
          <w:sz w:val="28"/>
          <w:szCs w:val="28"/>
        </w:rPr>
        <w:t>c</w:t>
      </w:r>
      <w:r w:rsidR="005E0F32" w:rsidRPr="005E0F32">
        <w:rPr>
          <w:rFonts w:ascii="Times New Roman" w:hAnsi="Times New Roman" w:cs="Times New Roman"/>
          <w:sz w:val="28"/>
          <w:szCs w:val="28"/>
          <w:lang w:val="ru-RU"/>
        </w:rPr>
        <w:t>. 9].</w:t>
      </w:r>
    </w:p>
    <w:p w:rsidR="004C5160" w:rsidRDefault="004C5160" w:rsidP="00572822">
      <w:pPr>
        <w:autoSpaceDE w:val="0"/>
        <w:autoSpaceDN w:val="0"/>
        <w:adjustRightInd w:val="0"/>
        <w:jc w:val="both"/>
        <w:rPr>
          <w:rFonts w:ascii="Times New Roman" w:hAnsi="Times New Roman" w:cs="Times New Roman"/>
          <w:sz w:val="28"/>
          <w:szCs w:val="28"/>
          <w:lang w:val="ru-RU"/>
        </w:rPr>
      </w:pPr>
    </w:p>
    <w:tbl>
      <w:tblPr>
        <w:tblW w:w="9416" w:type="dxa"/>
        <w:tblInd w:w="-34" w:type="dxa"/>
        <w:tblLook w:val="04A0"/>
      </w:tblPr>
      <w:tblGrid>
        <w:gridCol w:w="3685"/>
        <w:gridCol w:w="1296"/>
        <w:gridCol w:w="1648"/>
        <w:gridCol w:w="1476"/>
        <w:gridCol w:w="1311"/>
      </w:tblGrid>
      <w:tr w:rsidR="008F36B3" w:rsidRPr="008F36B3" w:rsidTr="00DE0326">
        <w:trPr>
          <w:trHeight w:val="315"/>
        </w:trPr>
        <w:tc>
          <w:tcPr>
            <w:tcW w:w="36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B3" w:rsidRPr="008F36B3" w:rsidRDefault="008F36B3" w:rsidP="00F46D3A">
            <w:pPr>
              <w:ind w:left="176"/>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 xml:space="preserve">Наименование показателя </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01.01.2010</w:t>
            </w:r>
          </w:p>
        </w:tc>
        <w:tc>
          <w:tcPr>
            <w:tcW w:w="16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01.10.2010</w:t>
            </w:r>
          </w:p>
        </w:tc>
        <w:tc>
          <w:tcPr>
            <w:tcW w:w="2787" w:type="dxa"/>
            <w:gridSpan w:val="2"/>
            <w:tcBorders>
              <w:top w:val="single" w:sz="4" w:space="0" w:color="auto"/>
              <w:left w:val="nil"/>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Прирост с начала года</w:t>
            </w:r>
          </w:p>
        </w:tc>
      </w:tr>
      <w:tr w:rsidR="008F36B3" w:rsidRPr="008F36B3" w:rsidTr="00DE0326">
        <w:trPr>
          <w:trHeight w:val="660"/>
        </w:trPr>
        <w:tc>
          <w:tcPr>
            <w:tcW w:w="3685" w:type="dxa"/>
            <w:vMerge/>
            <w:tcBorders>
              <w:top w:val="single" w:sz="4" w:space="0" w:color="auto"/>
              <w:left w:val="single" w:sz="4" w:space="0" w:color="auto"/>
              <w:bottom w:val="single" w:sz="4" w:space="0" w:color="auto"/>
              <w:right w:val="single" w:sz="4" w:space="0" w:color="auto"/>
            </w:tcBorders>
            <w:vAlign w:val="center"/>
            <w:hideMark/>
          </w:tcPr>
          <w:p w:rsidR="008F36B3" w:rsidRPr="008F36B3" w:rsidRDefault="008F36B3" w:rsidP="008F36B3">
            <w:pPr>
              <w:rPr>
                <w:rFonts w:ascii="Times New Roman" w:eastAsia="Times New Roman" w:hAnsi="Times New Roman" w:cs="Times New Roman"/>
                <w:color w:val="000000"/>
                <w:lang w:val="ru-RU" w:eastAsia="ru-RU"/>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8F36B3" w:rsidRPr="008F36B3" w:rsidRDefault="008F36B3" w:rsidP="008F36B3">
            <w:pPr>
              <w:rPr>
                <w:rFonts w:ascii="Times New Roman" w:eastAsia="Times New Roman" w:hAnsi="Times New Roman" w:cs="Times New Roman"/>
                <w:color w:val="000000"/>
                <w:lang w:val="ru-RU" w:eastAsia="ru-RU"/>
              </w:rPr>
            </w:pPr>
          </w:p>
        </w:tc>
        <w:tc>
          <w:tcPr>
            <w:tcW w:w="1648" w:type="dxa"/>
            <w:vMerge/>
            <w:tcBorders>
              <w:top w:val="single" w:sz="4" w:space="0" w:color="auto"/>
              <w:left w:val="single" w:sz="4" w:space="0" w:color="auto"/>
              <w:bottom w:val="single" w:sz="4" w:space="0" w:color="auto"/>
              <w:right w:val="single" w:sz="4" w:space="0" w:color="auto"/>
            </w:tcBorders>
            <w:vAlign w:val="center"/>
            <w:hideMark/>
          </w:tcPr>
          <w:p w:rsidR="008F36B3" w:rsidRPr="008F36B3" w:rsidRDefault="008F36B3" w:rsidP="008F36B3">
            <w:pPr>
              <w:rPr>
                <w:rFonts w:ascii="Times New Roman" w:eastAsia="Times New Roman" w:hAnsi="Times New Roman" w:cs="Times New Roman"/>
                <w:color w:val="000000"/>
                <w:lang w:val="ru-RU" w:eastAsia="ru-RU"/>
              </w:rPr>
            </w:pPr>
          </w:p>
        </w:tc>
        <w:tc>
          <w:tcPr>
            <w:tcW w:w="1476" w:type="dxa"/>
            <w:tcBorders>
              <w:top w:val="nil"/>
              <w:left w:val="nil"/>
              <w:bottom w:val="nil"/>
              <w:right w:val="single" w:sz="4" w:space="0" w:color="auto"/>
            </w:tcBorders>
            <w:shd w:val="clear" w:color="auto" w:fill="auto"/>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в абсолютном выражении</w:t>
            </w:r>
          </w:p>
        </w:tc>
        <w:tc>
          <w:tcPr>
            <w:tcW w:w="1311" w:type="dxa"/>
            <w:tcBorders>
              <w:top w:val="nil"/>
              <w:left w:val="nil"/>
              <w:bottom w:val="nil"/>
              <w:right w:val="single" w:sz="4" w:space="0" w:color="auto"/>
            </w:tcBorders>
            <w:shd w:val="clear" w:color="auto" w:fill="auto"/>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в процентах</w:t>
            </w:r>
          </w:p>
        </w:tc>
      </w:tr>
      <w:tr w:rsidR="008F36B3" w:rsidRPr="008F36B3" w:rsidTr="00DE0326">
        <w:trPr>
          <w:trHeight w:val="675"/>
        </w:trPr>
        <w:tc>
          <w:tcPr>
            <w:tcW w:w="3685" w:type="dxa"/>
            <w:tcBorders>
              <w:top w:val="single" w:sz="4" w:space="0" w:color="auto"/>
              <w:left w:val="single" w:sz="4" w:space="0" w:color="auto"/>
              <w:bottom w:val="nil"/>
              <w:right w:val="nil"/>
            </w:tcBorders>
            <w:shd w:val="clear" w:color="auto" w:fill="auto"/>
            <w:vAlign w:val="bottom"/>
            <w:hideMark/>
          </w:tcPr>
          <w:p w:rsidR="008F36B3" w:rsidRPr="008F36B3" w:rsidRDefault="008F36B3" w:rsidP="008F36B3">
            <w:pP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 xml:space="preserve">1. Чистые иностранные активы банковской системы </w:t>
            </w:r>
          </w:p>
        </w:tc>
        <w:tc>
          <w:tcPr>
            <w:tcW w:w="1296" w:type="dxa"/>
            <w:tcBorders>
              <w:top w:val="single" w:sz="4" w:space="0" w:color="auto"/>
              <w:left w:val="single" w:sz="4" w:space="0" w:color="auto"/>
              <w:bottom w:val="nil"/>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8 003,2</w:t>
            </w:r>
          </w:p>
        </w:tc>
        <w:tc>
          <w:tcPr>
            <w:tcW w:w="1648" w:type="dxa"/>
            <w:tcBorders>
              <w:top w:val="single" w:sz="4" w:space="0" w:color="auto"/>
              <w:left w:val="nil"/>
              <w:bottom w:val="nil"/>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6 076,1</w:t>
            </w:r>
          </w:p>
        </w:tc>
        <w:tc>
          <w:tcPr>
            <w:tcW w:w="1476" w:type="dxa"/>
            <w:tcBorders>
              <w:top w:val="single" w:sz="4" w:space="0" w:color="auto"/>
              <w:left w:val="nil"/>
              <w:bottom w:val="nil"/>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-1927,1</w:t>
            </w:r>
          </w:p>
        </w:tc>
        <w:tc>
          <w:tcPr>
            <w:tcW w:w="1311" w:type="dxa"/>
            <w:tcBorders>
              <w:top w:val="single" w:sz="4" w:space="0" w:color="auto"/>
              <w:left w:val="nil"/>
              <w:bottom w:val="nil"/>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-24,1</w:t>
            </w:r>
          </w:p>
        </w:tc>
      </w:tr>
      <w:tr w:rsidR="008F36B3" w:rsidRPr="008F36B3" w:rsidTr="00DE0326">
        <w:trPr>
          <w:trHeight w:val="80"/>
        </w:trPr>
        <w:tc>
          <w:tcPr>
            <w:tcW w:w="3685" w:type="dxa"/>
            <w:tcBorders>
              <w:top w:val="nil"/>
              <w:left w:val="single" w:sz="4" w:space="0" w:color="auto"/>
              <w:bottom w:val="single" w:sz="4" w:space="0" w:color="auto"/>
              <w:right w:val="nil"/>
            </w:tcBorders>
            <w:shd w:val="clear" w:color="auto" w:fill="auto"/>
            <w:noWrap/>
            <w:vAlign w:val="bottom"/>
            <w:hideMark/>
          </w:tcPr>
          <w:p w:rsidR="008F36B3" w:rsidRPr="008F36B3" w:rsidRDefault="008F36B3" w:rsidP="008F36B3">
            <w:pPr>
              <w:jc w:val="right"/>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млн.долларов США</w:t>
            </w:r>
          </w:p>
        </w:tc>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2 795,4</w:t>
            </w:r>
          </w:p>
        </w:tc>
        <w:tc>
          <w:tcPr>
            <w:tcW w:w="1648" w:type="dxa"/>
            <w:tcBorders>
              <w:top w:val="nil"/>
              <w:left w:val="nil"/>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2 018,6</w:t>
            </w:r>
          </w:p>
        </w:tc>
        <w:tc>
          <w:tcPr>
            <w:tcW w:w="1476" w:type="dxa"/>
            <w:tcBorders>
              <w:top w:val="nil"/>
              <w:left w:val="nil"/>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-776,7</w:t>
            </w:r>
          </w:p>
        </w:tc>
        <w:tc>
          <w:tcPr>
            <w:tcW w:w="1311" w:type="dxa"/>
            <w:tcBorders>
              <w:top w:val="nil"/>
              <w:left w:val="nil"/>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-27,8</w:t>
            </w:r>
          </w:p>
        </w:tc>
      </w:tr>
      <w:tr w:rsidR="008F36B3" w:rsidRPr="008F36B3" w:rsidTr="00DE0326">
        <w:trPr>
          <w:trHeight w:val="960"/>
        </w:trPr>
        <w:tc>
          <w:tcPr>
            <w:tcW w:w="3685" w:type="dxa"/>
            <w:tcBorders>
              <w:top w:val="nil"/>
              <w:left w:val="single" w:sz="4" w:space="0" w:color="auto"/>
              <w:bottom w:val="single" w:sz="4" w:space="0" w:color="auto"/>
              <w:right w:val="single" w:sz="4" w:space="0" w:color="auto"/>
            </w:tcBorders>
            <w:shd w:val="clear" w:color="auto" w:fill="auto"/>
            <w:vAlign w:val="bottom"/>
            <w:hideMark/>
          </w:tcPr>
          <w:p w:rsidR="008F36B3" w:rsidRPr="008F36B3" w:rsidRDefault="008F36B3" w:rsidP="008F36B3">
            <w:pP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1.1 Чистые иностранные активы органов денежно-кредитного регулирования, млн. долларов США</w:t>
            </w:r>
          </w:p>
        </w:tc>
        <w:tc>
          <w:tcPr>
            <w:tcW w:w="1296"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 xml:space="preserve">4 907,6 </w:t>
            </w:r>
          </w:p>
        </w:tc>
        <w:tc>
          <w:tcPr>
            <w:tcW w:w="1648"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5 297,3</w:t>
            </w:r>
          </w:p>
        </w:tc>
        <w:tc>
          <w:tcPr>
            <w:tcW w:w="1476"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389,6</w:t>
            </w:r>
          </w:p>
        </w:tc>
        <w:tc>
          <w:tcPr>
            <w:tcW w:w="1311"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7,9</w:t>
            </w:r>
          </w:p>
        </w:tc>
      </w:tr>
      <w:tr w:rsidR="008F36B3" w:rsidRPr="008F36B3" w:rsidTr="00DE0326">
        <w:trPr>
          <w:trHeight w:val="645"/>
        </w:trPr>
        <w:tc>
          <w:tcPr>
            <w:tcW w:w="3685" w:type="dxa"/>
            <w:tcBorders>
              <w:top w:val="nil"/>
              <w:left w:val="single" w:sz="4" w:space="0" w:color="auto"/>
              <w:bottom w:val="single" w:sz="4" w:space="0" w:color="auto"/>
              <w:right w:val="single" w:sz="4" w:space="0" w:color="auto"/>
            </w:tcBorders>
            <w:shd w:val="clear" w:color="auto" w:fill="auto"/>
            <w:vAlign w:val="bottom"/>
            <w:hideMark/>
          </w:tcPr>
          <w:p w:rsidR="008F36B3" w:rsidRPr="008F36B3" w:rsidRDefault="008F36B3" w:rsidP="008F36B3">
            <w:pP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1.2 Чистые иностранные активы банков,млн.долларов США</w:t>
            </w:r>
          </w:p>
        </w:tc>
        <w:tc>
          <w:tcPr>
            <w:tcW w:w="1296"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-2112,3</w:t>
            </w:r>
          </w:p>
        </w:tc>
        <w:tc>
          <w:tcPr>
            <w:tcW w:w="1648"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-3278,6</w:t>
            </w:r>
          </w:p>
        </w:tc>
        <w:tc>
          <w:tcPr>
            <w:tcW w:w="1476"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-1166,4</w:t>
            </w:r>
          </w:p>
        </w:tc>
        <w:tc>
          <w:tcPr>
            <w:tcW w:w="1311"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-55,2</w:t>
            </w:r>
          </w:p>
        </w:tc>
      </w:tr>
      <w:tr w:rsidR="008F36B3" w:rsidRPr="008F36B3" w:rsidTr="00DE0326">
        <w:trPr>
          <w:trHeight w:val="630"/>
        </w:trPr>
        <w:tc>
          <w:tcPr>
            <w:tcW w:w="3685" w:type="dxa"/>
            <w:tcBorders>
              <w:top w:val="nil"/>
              <w:left w:val="single" w:sz="4" w:space="0" w:color="auto"/>
              <w:bottom w:val="single" w:sz="4" w:space="0" w:color="auto"/>
              <w:right w:val="single" w:sz="4" w:space="0" w:color="auto"/>
            </w:tcBorders>
            <w:shd w:val="clear" w:color="auto" w:fill="auto"/>
            <w:vAlign w:val="bottom"/>
            <w:hideMark/>
          </w:tcPr>
          <w:p w:rsidR="008F36B3" w:rsidRPr="008F36B3" w:rsidRDefault="008F36B3" w:rsidP="008F36B3">
            <w:pP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 xml:space="preserve">2.Чистые внутренние активы банковской системы </w:t>
            </w:r>
          </w:p>
        </w:tc>
        <w:tc>
          <w:tcPr>
            <w:tcW w:w="1296"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30 137,9</w:t>
            </w:r>
          </w:p>
        </w:tc>
        <w:tc>
          <w:tcPr>
            <w:tcW w:w="1648"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39 757,7</w:t>
            </w:r>
          </w:p>
        </w:tc>
        <w:tc>
          <w:tcPr>
            <w:tcW w:w="1476"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9 619,8</w:t>
            </w:r>
          </w:p>
        </w:tc>
        <w:tc>
          <w:tcPr>
            <w:tcW w:w="1311"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31,9</w:t>
            </w:r>
          </w:p>
        </w:tc>
      </w:tr>
      <w:tr w:rsidR="008F36B3" w:rsidRPr="008F36B3" w:rsidTr="00DE0326">
        <w:trPr>
          <w:trHeight w:val="630"/>
        </w:trPr>
        <w:tc>
          <w:tcPr>
            <w:tcW w:w="3685" w:type="dxa"/>
            <w:tcBorders>
              <w:top w:val="nil"/>
              <w:left w:val="single" w:sz="4" w:space="0" w:color="auto"/>
              <w:bottom w:val="single" w:sz="4" w:space="0" w:color="auto"/>
              <w:right w:val="single" w:sz="4" w:space="0" w:color="auto"/>
            </w:tcBorders>
            <w:shd w:val="clear" w:color="auto" w:fill="auto"/>
            <w:vAlign w:val="bottom"/>
            <w:hideMark/>
          </w:tcPr>
          <w:p w:rsidR="008F36B3" w:rsidRPr="008F36B3" w:rsidRDefault="008F36B3" w:rsidP="008F36B3">
            <w:pP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 xml:space="preserve">2.1.1. Чистые требования к органам государственного управления </w:t>
            </w:r>
          </w:p>
        </w:tc>
        <w:tc>
          <w:tcPr>
            <w:tcW w:w="1296"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-23944,2</w:t>
            </w:r>
          </w:p>
        </w:tc>
        <w:tc>
          <w:tcPr>
            <w:tcW w:w="1648"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-29598,1</w:t>
            </w:r>
          </w:p>
        </w:tc>
        <w:tc>
          <w:tcPr>
            <w:tcW w:w="1476"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-5653,9</w:t>
            </w:r>
          </w:p>
        </w:tc>
        <w:tc>
          <w:tcPr>
            <w:tcW w:w="1311"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23,6</w:t>
            </w:r>
          </w:p>
        </w:tc>
      </w:tr>
      <w:tr w:rsidR="008F36B3" w:rsidRPr="008F36B3" w:rsidTr="00DE0326">
        <w:trPr>
          <w:trHeight w:val="315"/>
        </w:trPr>
        <w:tc>
          <w:tcPr>
            <w:tcW w:w="3685" w:type="dxa"/>
            <w:tcBorders>
              <w:top w:val="nil"/>
              <w:left w:val="single" w:sz="4" w:space="0" w:color="auto"/>
              <w:bottom w:val="single" w:sz="4" w:space="0" w:color="auto"/>
              <w:right w:val="single" w:sz="4" w:space="0" w:color="auto"/>
            </w:tcBorders>
            <w:shd w:val="clear" w:color="auto" w:fill="auto"/>
            <w:vAlign w:val="bottom"/>
            <w:hideMark/>
          </w:tcPr>
          <w:p w:rsidR="008F36B3" w:rsidRPr="008F36B3" w:rsidRDefault="008F36B3" w:rsidP="008F36B3">
            <w:pP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 xml:space="preserve">2.1.2.Требования к другим секторам </w:t>
            </w:r>
          </w:p>
        </w:tc>
        <w:tc>
          <w:tcPr>
            <w:tcW w:w="1296" w:type="dxa"/>
            <w:tcBorders>
              <w:top w:val="nil"/>
              <w:left w:val="nil"/>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68578,4</w:t>
            </w:r>
          </w:p>
        </w:tc>
        <w:tc>
          <w:tcPr>
            <w:tcW w:w="1648" w:type="dxa"/>
            <w:tcBorders>
              <w:top w:val="nil"/>
              <w:left w:val="nil"/>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85949,8</w:t>
            </w:r>
          </w:p>
        </w:tc>
        <w:tc>
          <w:tcPr>
            <w:tcW w:w="1476" w:type="dxa"/>
            <w:tcBorders>
              <w:top w:val="nil"/>
              <w:left w:val="nil"/>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17371,4</w:t>
            </w:r>
          </w:p>
        </w:tc>
        <w:tc>
          <w:tcPr>
            <w:tcW w:w="1311" w:type="dxa"/>
            <w:tcBorders>
              <w:top w:val="nil"/>
              <w:left w:val="nil"/>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25,3</w:t>
            </w:r>
          </w:p>
        </w:tc>
      </w:tr>
      <w:tr w:rsidR="008F36B3" w:rsidRPr="008F36B3" w:rsidTr="00DE0326">
        <w:trPr>
          <w:trHeight w:val="315"/>
        </w:trPr>
        <w:tc>
          <w:tcPr>
            <w:tcW w:w="3685" w:type="dxa"/>
            <w:tcBorders>
              <w:top w:val="nil"/>
              <w:left w:val="single" w:sz="4" w:space="0" w:color="auto"/>
              <w:bottom w:val="single" w:sz="4" w:space="0" w:color="auto"/>
              <w:right w:val="single" w:sz="4" w:space="0" w:color="auto"/>
            </w:tcBorders>
            <w:shd w:val="clear" w:color="auto" w:fill="auto"/>
            <w:vAlign w:val="bottom"/>
            <w:hideMark/>
          </w:tcPr>
          <w:p w:rsidR="008F36B3" w:rsidRPr="008F36B3" w:rsidRDefault="008F36B3" w:rsidP="008F36B3">
            <w:pP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2.2. Прочие чистые позиции</w:t>
            </w:r>
          </w:p>
        </w:tc>
        <w:tc>
          <w:tcPr>
            <w:tcW w:w="1296" w:type="dxa"/>
            <w:tcBorders>
              <w:top w:val="nil"/>
              <w:left w:val="nil"/>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-14496,3</w:t>
            </w:r>
          </w:p>
        </w:tc>
        <w:tc>
          <w:tcPr>
            <w:tcW w:w="1648" w:type="dxa"/>
            <w:tcBorders>
              <w:top w:val="nil"/>
              <w:left w:val="nil"/>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-16594</w:t>
            </w:r>
          </w:p>
        </w:tc>
        <w:tc>
          <w:tcPr>
            <w:tcW w:w="1476" w:type="dxa"/>
            <w:tcBorders>
              <w:top w:val="nil"/>
              <w:left w:val="nil"/>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-2097,7</w:t>
            </w:r>
          </w:p>
        </w:tc>
        <w:tc>
          <w:tcPr>
            <w:tcW w:w="1311" w:type="dxa"/>
            <w:tcBorders>
              <w:top w:val="nil"/>
              <w:left w:val="nil"/>
              <w:bottom w:val="single" w:sz="4" w:space="0" w:color="auto"/>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14,5</w:t>
            </w:r>
          </w:p>
        </w:tc>
      </w:tr>
      <w:tr w:rsidR="008F36B3" w:rsidRPr="008F36B3" w:rsidTr="00DE0326">
        <w:trPr>
          <w:trHeight w:val="630"/>
        </w:trPr>
        <w:tc>
          <w:tcPr>
            <w:tcW w:w="3685" w:type="dxa"/>
            <w:tcBorders>
              <w:top w:val="nil"/>
              <w:left w:val="single" w:sz="4" w:space="0" w:color="auto"/>
              <w:bottom w:val="single" w:sz="4" w:space="0" w:color="auto"/>
              <w:right w:val="single" w:sz="4" w:space="0" w:color="auto"/>
            </w:tcBorders>
            <w:shd w:val="clear" w:color="auto" w:fill="auto"/>
            <w:vAlign w:val="bottom"/>
            <w:hideMark/>
          </w:tcPr>
          <w:p w:rsidR="008F36B3" w:rsidRPr="008F36B3" w:rsidRDefault="008F36B3" w:rsidP="008F36B3">
            <w:pP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3. Обязательства, не включаемые в ШДМ</w:t>
            </w:r>
          </w:p>
        </w:tc>
        <w:tc>
          <w:tcPr>
            <w:tcW w:w="1296"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34</w:t>
            </w:r>
          </w:p>
        </w:tc>
        <w:tc>
          <w:tcPr>
            <w:tcW w:w="1648"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38,1</w:t>
            </w:r>
          </w:p>
        </w:tc>
        <w:tc>
          <w:tcPr>
            <w:tcW w:w="1476"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4</w:t>
            </w:r>
          </w:p>
        </w:tc>
        <w:tc>
          <w:tcPr>
            <w:tcW w:w="1311" w:type="dxa"/>
            <w:tcBorders>
              <w:top w:val="nil"/>
              <w:left w:val="nil"/>
              <w:bottom w:val="single" w:sz="4" w:space="0" w:color="auto"/>
              <w:right w:val="single" w:sz="4" w:space="0" w:color="auto"/>
            </w:tcBorders>
            <w:shd w:val="clear" w:color="auto" w:fill="auto"/>
            <w:noWrap/>
            <w:vAlign w:val="center"/>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11,9</w:t>
            </w:r>
          </w:p>
        </w:tc>
      </w:tr>
      <w:tr w:rsidR="008F36B3" w:rsidRPr="008F36B3" w:rsidTr="00DE0326">
        <w:trPr>
          <w:trHeight w:val="315"/>
        </w:trPr>
        <w:tc>
          <w:tcPr>
            <w:tcW w:w="3685" w:type="dxa"/>
            <w:tcBorders>
              <w:top w:val="nil"/>
              <w:left w:val="single" w:sz="4" w:space="0" w:color="auto"/>
              <w:bottom w:val="nil"/>
              <w:right w:val="single" w:sz="4" w:space="0" w:color="auto"/>
            </w:tcBorders>
            <w:shd w:val="clear" w:color="auto" w:fill="auto"/>
            <w:vAlign w:val="bottom"/>
            <w:hideMark/>
          </w:tcPr>
          <w:p w:rsidR="008F36B3" w:rsidRPr="008F36B3" w:rsidRDefault="008F36B3" w:rsidP="008F36B3">
            <w:pP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Широкая денежная масса (1+2-3)</w:t>
            </w:r>
          </w:p>
        </w:tc>
        <w:tc>
          <w:tcPr>
            <w:tcW w:w="1296" w:type="dxa"/>
            <w:tcBorders>
              <w:top w:val="nil"/>
              <w:left w:val="nil"/>
              <w:bottom w:val="nil"/>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38 107,1</w:t>
            </w:r>
          </w:p>
        </w:tc>
        <w:tc>
          <w:tcPr>
            <w:tcW w:w="1648" w:type="dxa"/>
            <w:tcBorders>
              <w:top w:val="nil"/>
              <w:left w:val="nil"/>
              <w:bottom w:val="nil"/>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45 795,7</w:t>
            </w:r>
          </w:p>
        </w:tc>
        <w:tc>
          <w:tcPr>
            <w:tcW w:w="1476" w:type="dxa"/>
            <w:tcBorders>
              <w:top w:val="nil"/>
              <w:left w:val="nil"/>
              <w:bottom w:val="nil"/>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7 688,7</w:t>
            </w:r>
          </w:p>
        </w:tc>
        <w:tc>
          <w:tcPr>
            <w:tcW w:w="1311" w:type="dxa"/>
            <w:tcBorders>
              <w:top w:val="nil"/>
              <w:left w:val="nil"/>
              <w:bottom w:val="nil"/>
              <w:right w:val="single" w:sz="4" w:space="0" w:color="auto"/>
            </w:tcBorders>
            <w:shd w:val="clear" w:color="auto" w:fill="auto"/>
            <w:noWrap/>
            <w:vAlign w:val="bottom"/>
            <w:hideMark/>
          </w:tcPr>
          <w:p w:rsidR="008F36B3" w:rsidRPr="008F36B3" w:rsidRDefault="008F36B3" w:rsidP="008F36B3">
            <w:pPr>
              <w:jc w:val="center"/>
              <w:rPr>
                <w:rFonts w:ascii="Times New Roman" w:eastAsia="Times New Roman" w:hAnsi="Times New Roman" w:cs="Times New Roman"/>
                <w:color w:val="000000"/>
                <w:lang w:val="ru-RU" w:eastAsia="ru-RU"/>
              </w:rPr>
            </w:pPr>
            <w:r w:rsidRPr="008F36B3">
              <w:rPr>
                <w:rFonts w:ascii="Times New Roman" w:eastAsia="Times New Roman" w:hAnsi="Times New Roman" w:cs="Times New Roman"/>
                <w:color w:val="000000"/>
                <w:lang w:val="ru-RU" w:eastAsia="ru-RU"/>
              </w:rPr>
              <w:t>20,2</w:t>
            </w:r>
          </w:p>
        </w:tc>
      </w:tr>
      <w:tr w:rsidR="00F46D3A" w:rsidRPr="008F36B3" w:rsidTr="00DE0326">
        <w:trPr>
          <w:trHeight w:val="315"/>
        </w:trPr>
        <w:tc>
          <w:tcPr>
            <w:tcW w:w="3685" w:type="dxa"/>
            <w:tcBorders>
              <w:top w:val="nil"/>
              <w:left w:val="single" w:sz="4" w:space="0" w:color="auto"/>
              <w:bottom w:val="single" w:sz="4" w:space="0" w:color="auto"/>
              <w:right w:val="single" w:sz="4" w:space="0" w:color="auto"/>
            </w:tcBorders>
            <w:shd w:val="clear" w:color="auto" w:fill="auto"/>
            <w:vAlign w:val="bottom"/>
            <w:hideMark/>
          </w:tcPr>
          <w:p w:rsidR="00F46D3A" w:rsidRPr="008F36B3" w:rsidRDefault="00F46D3A" w:rsidP="008F36B3">
            <w:pPr>
              <w:rPr>
                <w:rFonts w:ascii="Times New Roman" w:eastAsia="Times New Roman" w:hAnsi="Times New Roman" w:cs="Times New Roman"/>
                <w:color w:val="000000"/>
                <w:lang w:val="ru-RU" w:eastAsia="ru-RU"/>
              </w:rPr>
            </w:pPr>
          </w:p>
        </w:tc>
        <w:tc>
          <w:tcPr>
            <w:tcW w:w="1296" w:type="dxa"/>
            <w:tcBorders>
              <w:top w:val="nil"/>
              <w:left w:val="nil"/>
              <w:bottom w:val="single" w:sz="4" w:space="0" w:color="auto"/>
              <w:right w:val="single" w:sz="4" w:space="0" w:color="auto"/>
            </w:tcBorders>
            <w:shd w:val="clear" w:color="auto" w:fill="auto"/>
            <w:noWrap/>
            <w:vAlign w:val="bottom"/>
            <w:hideMark/>
          </w:tcPr>
          <w:p w:rsidR="00F46D3A" w:rsidRPr="008F36B3" w:rsidRDefault="00F46D3A" w:rsidP="008F36B3">
            <w:pPr>
              <w:jc w:val="center"/>
              <w:rPr>
                <w:rFonts w:ascii="Times New Roman" w:eastAsia="Times New Roman" w:hAnsi="Times New Roman" w:cs="Times New Roman"/>
                <w:color w:val="000000"/>
                <w:lang w:val="ru-RU" w:eastAsia="ru-RU"/>
              </w:rPr>
            </w:pPr>
          </w:p>
        </w:tc>
        <w:tc>
          <w:tcPr>
            <w:tcW w:w="1648" w:type="dxa"/>
            <w:tcBorders>
              <w:top w:val="nil"/>
              <w:left w:val="nil"/>
              <w:bottom w:val="single" w:sz="4" w:space="0" w:color="auto"/>
              <w:right w:val="single" w:sz="4" w:space="0" w:color="auto"/>
            </w:tcBorders>
            <w:shd w:val="clear" w:color="auto" w:fill="auto"/>
            <w:noWrap/>
            <w:vAlign w:val="bottom"/>
            <w:hideMark/>
          </w:tcPr>
          <w:p w:rsidR="00F46D3A" w:rsidRPr="008F36B3" w:rsidRDefault="00F46D3A" w:rsidP="008F36B3">
            <w:pPr>
              <w:jc w:val="center"/>
              <w:rPr>
                <w:rFonts w:ascii="Times New Roman" w:eastAsia="Times New Roman" w:hAnsi="Times New Roman" w:cs="Times New Roman"/>
                <w:color w:val="000000"/>
                <w:lang w:val="ru-RU" w:eastAsia="ru-RU"/>
              </w:rPr>
            </w:pPr>
          </w:p>
        </w:tc>
        <w:tc>
          <w:tcPr>
            <w:tcW w:w="1476" w:type="dxa"/>
            <w:tcBorders>
              <w:top w:val="nil"/>
              <w:left w:val="nil"/>
              <w:bottom w:val="single" w:sz="4" w:space="0" w:color="auto"/>
              <w:right w:val="single" w:sz="4" w:space="0" w:color="auto"/>
            </w:tcBorders>
            <w:shd w:val="clear" w:color="auto" w:fill="auto"/>
            <w:noWrap/>
            <w:vAlign w:val="bottom"/>
            <w:hideMark/>
          </w:tcPr>
          <w:p w:rsidR="00F46D3A" w:rsidRPr="008F36B3" w:rsidRDefault="00F46D3A" w:rsidP="008F36B3">
            <w:pPr>
              <w:jc w:val="center"/>
              <w:rPr>
                <w:rFonts w:ascii="Times New Roman" w:eastAsia="Times New Roman" w:hAnsi="Times New Roman" w:cs="Times New Roman"/>
                <w:color w:val="000000"/>
                <w:lang w:val="ru-RU" w:eastAsia="ru-RU"/>
              </w:rPr>
            </w:pPr>
          </w:p>
        </w:tc>
        <w:tc>
          <w:tcPr>
            <w:tcW w:w="1311" w:type="dxa"/>
            <w:tcBorders>
              <w:top w:val="nil"/>
              <w:left w:val="nil"/>
              <w:bottom w:val="single" w:sz="4" w:space="0" w:color="auto"/>
              <w:right w:val="single" w:sz="4" w:space="0" w:color="auto"/>
            </w:tcBorders>
            <w:shd w:val="clear" w:color="auto" w:fill="auto"/>
            <w:noWrap/>
            <w:vAlign w:val="bottom"/>
            <w:hideMark/>
          </w:tcPr>
          <w:p w:rsidR="00F46D3A" w:rsidRPr="008F36B3" w:rsidRDefault="00F46D3A" w:rsidP="008F36B3">
            <w:pPr>
              <w:jc w:val="center"/>
              <w:rPr>
                <w:rFonts w:ascii="Times New Roman" w:eastAsia="Times New Roman" w:hAnsi="Times New Roman" w:cs="Times New Roman"/>
                <w:color w:val="000000"/>
                <w:lang w:val="ru-RU" w:eastAsia="ru-RU"/>
              </w:rPr>
            </w:pPr>
          </w:p>
        </w:tc>
      </w:tr>
    </w:tbl>
    <w:p w:rsidR="00B96F06" w:rsidRPr="00452A80" w:rsidRDefault="00B96F06" w:rsidP="004C5160">
      <w:pPr>
        <w:pStyle w:val="newncpi"/>
        <w:numPr>
          <w:ins w:id="1" w:author="luda" w:date="2006-10-13T15:50:00Z"/>
        </w:numPr>
        <w:ind w:firstLine="709"/>
        <w:rPr>
          <w:sz w:val="28"/>
          <w:szCs w:val="30"/>
        </w:rPr>
      </w:pPr>
      <w:r w:rsidRPr="00452A80">
        <w:rPr>
          <w:sz w:val="28"/>
          <w:szCs w:val="30"/>
        </w:rPr>
        <w:t>Посредством фонда обязательных резервов производится регулирование денежного обращения в соответствии с целями и задачами денежно-кредитной политики Республики Беларусь, а также страхуются ликвидность и платежеспособность банка.</w:t>
      </w:r>
    </w:p>
    <w:p w:rsidR="00B96F06" w:rsidRPr="00452A80" w:rsidRDefault="004C5160" w:rsidP="004C5160">
      <w:pPr>
        <w:pStyle w:val="newncpi"/>
        <w:numPr>
          <w:ins w:id="2" w:author="luda" w:date="2006-10-13T15:50:00Z"/>
        </w:numPr>
        <w:tabs>
          <w:tab w:val="left" w:pos="709"/>
        </w:tabs>
        <w:ind w:firstLine="709"/>
        <w:rPr>
          <w:sz w:val="28"/>
          <w:szCs w:val="30"/>
        </w:rPr>
      </w:pPr>
      <w:r>
        <w:rPr>
          <w:sz w:val="28"/>
          <w:szCs w:val="30"/>
        </w:rPr>
        <w:t xml:space="preserve"> </w:t>
      </w:r>
      <w:r w:rsidR="00B96F06" w:rsidRPr="00452A80">
        <w:rPr>
          <w:sz w:val="28"/>
          <w:szCs w:val="30"/>
        </w:rPr>
        <w:t>В целях поддержания стабильности и устойчивости банковской системы Республики Беларусь Национальный банк устанавливает для банков следующие нормативы безопасного функционирования:</w:t>
      </w:r>
    </w:p>
    <w:p w:rsidR="00B96F06" w:rsidRPr="00452A80" w:rsidRDefault="0010385D" w:rsidP="00114D58">
      <w:pPr>
        <w:pStyle w:val="newncpi"/>
        <w:ind w:firstLine="709"/>
        <w:rPr>
          <w:sz w:val="28"/>
          <w:szCs w:val="30"/>
        </w:rPr>
      </w:pPr>
      <w:r>
        <w:rPr>
          <w:sz w:val="28"/>
          <w:szCs w:val="30"/>
        </w:rPr>
        <w:t xml:space="preserve">- </w:t>
      </w:r>
      <w:r w:rsidR="00B96F06" w:rsidRPr="00452A80">
        <w:rPr>
          <w:sz w:val="28"/>
          <w:szCs w:val="30"/>
        </w:rPr>
        <w:t>минимальный размер уставного фонда для вновь создаваемого (реорганизованного) банка;</w:t>
      </w:r>
    </w:p>
    <w:p w:rsidR="00B96F06" w:rsidRPr="00452A80" w:rsidRDefault="0010385D" w:rsidP="00114D58">
      <w:pPr>
        <w:pStyle w:val="newncpi"/>
        <w:ind w:firstLine="709"/>
        <w:rPr>
          <w:sz w:val="28"/>
          <w:szCs w:val="30"/>
        </w:rPr>
      </w:pPr>
      <w:r>
        <w:rPr>
          <w:sz w:val="28"/>
          <w:szCs w:val="30"/>
        </w:rPr>
        <w:t xml:space="preserve">- </w:t>
      </w:r>
      <w:r w:rsidR="00B96F06" w:rsidRPr="00452A80">
        <w:rPr>
          <w:sz w:val="28"/>
          <w:szCs w:val="30"/>
        </w:rPr>
        <w:t>предельный размер имущественных вкладов (вкладов в неденежной форме) в уставном фонде банка, но не более двадцати процентов размера этого фонда;</w:t>
      </w:r>
    </w:p>
    <w:p w:rsidR="00B96F06" w:rsidRPr="00452A80" w:rsidRDefault="0010385D" w:rsidP="00114D58">
      <w:pPr>
        <w:pStyle w:val="newncpi"/>
        <w:ind w:firstLine="709"/>
        <w:rPr>
          <w:sz w:val="28"/>
          <w:szCs w:val="30"/>
        </w:rPr>
      </w:pPr>
      <w:r>
        <w:rPr>
          <w:sz w:val="28"/>
          <w:szCs w:val="30"/>
        </w:rPr>
        <w:t xml:space="preserve">- </w:t>
      </w:r>
      <w:r w:rsidR="00B96F06" w:rsidRPr="00452A80">
        <w:rPr>
          <w:sz w:val="28"/>
          <w:szCs w:val="30"/>
        </w:rPr>
        <w:t>минимальный размер нормативного капитала для действующего банка;</w:t>
      </w:r>
    </w:p>
    <w:p w:rsidR="00B96F06" w:rsidRPr="00452A80" w:rsidRDefault="0010385D" w:rsidP="00114D58">
      <w:pPr>
        <w:pStyle w:val="newncpi"/>
        <w:ind w:firstLine="709"/>
        <w:rPr>
          <w:sz w:val="28"/>
          <w:szCs w:val="30"/>
        </w:rPr>
      </w:pPr>
      <w:r>
        <w:rPr>
          <w:sz w:val="28"/>
          <w:szCs w:val="30"/>
        </w:rPr>
        <w:t xml:space="preserve">- </w:t>
      </w:r>
      <w:r w:rsidR="00B96F06" w:rsidRPr="00452A80">
        <w:rPr>
          <w:sz w:val="28"/>
          <w:szCs w:val="30"/>
        </w:rPr>
        <w:t>нормативы ликвидности банка;</w:t>
      </w:r>
    </w:p>
    <w:p w:rsidR="00B96F06" w:rsidRPr="00452A80" w:rsidRDefault="0010385D" w:rsidP="00114D58">
      <w:pPr>
        <w:pStyle w:val="newncpi"/>
        <w:ind w:firstLine="709"/>
        <w:rPr>
          <w:sz w:val="28"/>
          <w:szCs w:val="30"/>
        </w:rPr>
      </w:pPr>
      <w:r>
        <w:rPr>
          <w:sz w:val="28"/>
          <w:szCs w:val="30"/>
        </w:rPr>
        <w:t xml:space="preserve">- </w:t>
      </w:r>
      <w:r w:rsidR="00B96F06" w:rsidRPr="00452A80">
        <w:rPr>
          <w:sz w:val="28"/>
          <w:szCs w:val="30"/>
        </w:rPr>
        <w:t>нормативы достаточности нормативного капитала банка;</w:t>
      </w:r>
    </w:p>
    <w:p w:rsidR="00B96F06" w:rsidRPr="00452A80" w:rsidRDefault="0010385D" w:rsidP="00114D58">
      <w:pPr>
        <w:pStyle w:val="newncpi"/>
        <w:ind w:firstLine="709"/>
        <w:rPr>
          <w:sz w:val="28"/>
          <w:szCs w:val="30"/>
        </w:rPr>
      </w:pPr>
      <w:r>
        <w:rPr>
          <w:sz w:val="28"/>
          <w:szCs w:val="30"/>
        </w:rPr>
        <w:lastRenderedPageBreak/>
        <w:t xml:space="preserve">- </w:t>
      </w:r>
      <w:r w:rsidR="00B96F06" w:rsidRPr="00452A80">
        <w:rPr>
          <w:sz w:val="28"/>
          <w:szCs w:val="30"/>
        </w:rPr>
        <w:t>нормативы ограничения кредитных рисков;</w:t>
      </w:r>
    </w:p>
    <w:p w:rsidR="00B96F06" w:rsidRPr="00452A80" w:rsidRDefault="0010385D" w:rsidP="00114D58">
      <w:pPr>
        <w:pStyle w:val="newncpi"/>
        <w:ind w:firstLine="709"/>
        <w:rPr>
          <w:sz w:val="28"/>
          <w:szCs w:val="30"/>
        </w:rPr>
      </w:pPr>
      <w:r>
        <w:rPr>
          <w:sz w:val="28"/>
          <w:szCs w:val="30"/>
        </w:rPr>
        <w:t xml:space="preserve">- </w:t>
      </w:r>
      <w:r w:rsidR="00B96F06" w:rsidRPr="00452A80">
        <w:rPr>
          <w:sz w:val="28"/>
          <w:szCs w:val="30"/>
        </w:rPr>
        <w:t>нормативы ограничения валютного риска;</w:t>
      </w:r>
    </w:p>
    <w:p w:rsidR="00B96F06" w:rsidRPr="00452A80" w:rsidRDefault="0010385D" w:rsidP="00114D58">
      <w:pPr>
        <w:pStyle w:val="newncpi"/>
        <w:ind w:firstLine="709"/>
        <w:rPr>
          <w:sz w:val="28"/>
          <w:szCs w:val="30"/>
        </w:rPr>
      </w:pPr>
      <w:r>
        <w:rPr>
          <w:sz w:val="28"/>
          <w:szCs w:val="30"/>
        </w:rPr>
        <w:t xml:space="preserve">- </w:t>
      </w:r>
      <w:r w:rsidR="00B96F06" w:rsidRPr="00452A80">
        <w:rPr>
          <w:sz w:val="28"/>
          <w:szCs w:val="30"/>
        </w:rPr>
        <w:t>нормативы участия банка в уставных фондах других коммерческих организаций;</w:t>
      </w:r>
    </w:p>
    <w:p w:rsidR="00B96F06" w:rsidRPr="00452A80" w:rsidRDefault="00B96F06" w:rsidP="004C5160">
      <w:pPr>
        <w:pStyle w:val="newncpi"/>
        <w:numPr>
          <w:ins w:id="3" w:author="luda" w:date="2006-10-13T15:50:00Z"/>
        </w:numPr>
        <w:tabs>
          <w:tab w:val="left" w:pos="709"/>
        </w:tabs>
        <w:ind w:firstLine="709"/>
        <w:rPr>
          <w:sz w:val="28"/>
          <w:szCs w:val="30"/>
        </w:rPr>
      </w:pPr>
      <w:r w:rsidRPr="00452A80">
        <w:rPr>
          <w:sz w:val="28"/>
          <w:szCs w:val="30"/>
        </w:rPr>
        <w:t>Национальный банк устанавливает методики расчета нормативного капитала, активов и обязательств, размеров риска для каждого из нормативов безопасного функционирования с учетом международных стандартов и консультаций с банками, банковскими союзами и ассоциациями.</w:t>
      </w:r>
    </w:p>
    <w:p w:rsidR="00B96F06" w:rsidRPr="00452A80" w:rsidRDefault="004C5160" w:rsidP="004C5160">
      <w:pPr>
        <w:pStyle w:val="newncpi"/>
        <w:numPr>
          <w:ins w:id="4" w:author="luda" w:date="2006-10-13T15:50:00Z"/>
        </w:numPr>
        <w:ind w:firstLine="709"/>
        <w:rPr>
          <w:sz w:val="28"/>
          <w:szCs w:val="30"/>
        </w:rPr>
      </w:pPr>
      <w:r>
        <w:rPr>
          <w:sz w:val="28"/>
          <w:szCs w:val="30"/>
        </w:rPr>
        <w:t xml:space="preserve"> </w:t>
      </w:r>
      <w:r w:rsidR="00B96F06" w:rsidRPr="00452A80">
        <w:rPr>
          <w:sz w:val="28"/>
          <w:szCs w:val="30"/>
        </w:rPr>
        <w:t>Национальный банк вправе на основе мотивированного суждения о деятельности банка изменять для этого банка отдельные нормативы безопасного функционирования.</w:t>
      </w:r>
    </w:p>
    <w:p w:rsidR="00B96F06" w:rsidRPr="00452A80" w:rsidRDefault="004C5160" w:rsidP="004C5160">
      <w:pPr>
        <w:pStyle w:val="newncpi"/>
        <w:numPr>
          <w:ins w:id="5" w:author="luda" w:date="2006-10-13T15:50:00Z"/>
        </w:numPr>
        <w:tabs>
          <w:tab w:val="left" w:pos="709"/>
          <w:tab w:val="left" w:pos="851"/>
        </w:tabs>
        <w:ind w:firstLine="709"/>
        <w:rPr>
          <w:sz w:val="28"/>
          <w:szCs w:val="30"/>
        </w:rPr>
      </w:pPr>
      <w:r>
        <w:rPr>
          <w:sz w:val="28"/>
          <w:szCs w:val="30"/>
        </w:rPr>
        <w:t xml:space="preserve"> </w:t>
      </w:r>
      <w:r w:rsidR="00B96F06" w:rsidRPr="00452A80">
        <w:rPr>
          <w:sz w:val="28"/>
          <w:szCs w:val="30"/>
        </w:rPr>
        <w:t xml:space="preserve">Национальный банк информирует банки о предстоящем изменении нормативов безопасного функционирования и методик их расчета не </w:t>
      </w:r>
      <w:r w:rsidR="00EA4D4F" w:rsidRPr="00452A80">
        <w:rPr>
          <w:sz w:val="28"/>
          <w:szCs w:val="30"/>
        </w:rPr>
        <w:t>позднее,</w:t>
      </w:r>
      <w:r w:rsidR="00B96F06" w:rsidRPr="00452A80">
        <w:rPr>
          <w:sz w:val="28"/>
          <w:szCs w:val="30"/>
        </w:rPr>
        <w:t xml:space="preserve"> чем за один месяц до введения их в действие.</w:t>
      </w:r>
    </w:p>
    <w:p w:rsidR="00B96F06" w:rsidRPr="00452A80" w:rsidRDefault="004C5160" w:rsidP="004C5160">
      <w:pPr>
        <w:pStyle w:val="newncpi"/>
        <w:numPr>
          <w:ins w:id="6" w:author="luda" w:date="2006-10-13T15:50:00Z"/>
        </w:numPr>
        <w:ind w:firstLine="709"/>
        <w:rPr>
          <w:sz w:val="28"/>
          <w:szCs w:val="30"/>
        </w:rPr>
      </w:pPr>
      <w:r>
        <w:rPr>
          <w:sz w:val="28"/>
          <w:szCs w:val="30"/>
        </w:rPr>
        <w:t xml:space="preserve"> </w:t>
      </w:r>
      <w:r w:rsidR="00B96F06" w:rsidRPr="00452A80">
        <w:rPr>
          <w:sz w:val="28"/>
          <w:szCs w:val="30"/>
        </w:rPr>
        <w:t>В целях определения размера и достаточности нормативного капитала банка Национальный банк вправе проводить оценку его активов и пассивов на основании устанавливаемых им методик. Банк обязан отражать в своей отчетности размеры нормативного капитала, активов и обязательств.</w:t>
      </w:r>
    </w:p>
    <w:p w:rsidR="00B96F06" w:rsidRPr="00452A80" w:rsidRDefault="004C5160" w:rsidP="004C5160">
      <w:pPr>
        <w:pStyle w:val="newncpi"/>
        <w:numPr>
          <w:ins w:id="7" w:author="luda" w:date="2006-10-13T15:50:00Z"/>
        </w:numPr>
        <w:ind w:firstLine="709"/>
        <w:rPr>
          <w:sz w:val="28"/>
          <w:szCs w:val="30"/>
        </w:rPr>
      </w:pPr>
      <w:r>
        <w:rPr>
          <w:sz w:val="28"/>
          <w:szCs w:val="30"/>
        </w:rPr>
        <w:t xml:space="preserve"> </w:t>
      </w:r>
      <w:r w:rsidR="00B96F06" w:rsidRPr="00452A80">
        <w:rPr>
          <w:sz w:val="28"/>
          <w:szCs w:val="30"/>
        </w:rPr>
        <w:t>Национальный банк устанавливает для небанковских кредитно-финансовых организаций нормативы безопасного функционирования в зависимости от перечня банковских операций, которые могут осуществлять эти организации.</w:t>
      </w:r>
      <w:bookmarkStart w:id="8" w:name="_Toc139078877"/>
      <w:bookmarkStart w:id="9" w:name="anchor_Toc139078877"/>
      <w:bookmarkEnd w:id="8"/>
      <w:bookmarkEnd w:id="9"/>
    </w:p>
    <w:p w:rsidR="00B96F06" w:rsidRPr="00452A80" w:rsidRDefault="004C5160" w:rsidP="004C5160">
      <w:pPr>
        <w:pStyle w:val="newncpi"/>
        <w:numPr>
          <w:ins w:id="10" w:author="luda" w:date="2006-10-13T15:50:00Z"/>
        </w:numPr>
        <w:ind w:firstLine="709"/>
        <w:rPr>
          <w:sz w:val="28"/>
          <w:szCs w:val="30"/>
        </w:rPr>
      </w:pPr>
      <w:r>
        <w:rPr>
          <w:sz w:val="28"/>
          <w:szCs w:val="30"/>
        </w:rPr>
        <w:t xml:space="preserve"> </w:t>
      </w:r>
      <w:r w:rsidR="00B96F06" w:rsidRPr="00452A80">
        <w:rPr>
          <w:sz w:val="28"/>
          <w:szCs w:val="30"/>
        </w:rPr>
        <w:t>Размер уставного фонда вновь создаваемого банка не может быть ниже минимального размера уставного фонда, устанавливаемого Национальным банком для вновь создаваемого банка.</w:t>
      </w:r>
    </w:p>
    <w:p w:rsidR="00B96F06" w:rsidRPr="0016026B" w:rsidRDefault="004C5160" w:rsidP="004C5160">
      <w:pPr>
        <w:pStyle w:val="newncpi"/>
        <w:tabs>
          <w:tab w:val="left" w:pos="709"/>
        </w:tabs>
        <w:rPr>
          <w:sz w:val="28"/>
          <w:szCs w:val="30"/>
        </w:rPr>
      </w:pPr>
      <w:r>
        <w:rPr>
          <w:sz w:val="28"/>
          <w:szCs w:val="30"/>
        </w:rPr>
        <w:t xml:space="preserve"> </w:t>
      </w:r>
      <w:r w:rsidR="00B96F06" w:rsidRPr="00452A80">
        <w:rPr>
          <w:sz w:val="28"/>
          <w:szCs w:val="30"/>
        </w:rPr>
        <w:t>Размер нормативного капитала банка устанавливается как сумма уставного фонда, иных фондов и нераспределенной прибыли за вычетом недосозданных резервов, с увеличением либо уменьшением на ряд других составляющих нормативного капитала банка, перечень и порядок расчета которых определяются Национальным банком. Составляющие нормативного капитала банка определяются исходя из способности покрывать убытки банка</w:t>
      </w:r>
      <w:bookmarkStart w:id="11" w:name="_Toc139078878"/>
      <w:bookmarkStart w:id="12" w:name="anchor_Toc139078878"/>
      <w:bookmarkEnd w:id="11"/>
      <w:bookmarkEnd w:id="12"/>
      <w:r w:rsidR="00B96F06" w:rsidRPr="0016026B">
        <w:rPr>
          <w:sz w:val="28"/>
          <w:szCs w:val="30"/>
        </w:rPr>
        <w:t xml:space="preserve"> [2].</w:t>
      </w:r>
    </w:p>
    <w:p w:rsidR="00114D58" w:rsidRDefault="00B96F06" w:rsidP="00F46D3A">
      <w:pPr>
        <w:pStyle w:val="newncpi"/>
        <w:ind w:firstLine="709"/>
        <w:rPr>
          <w:sz w:val="28"/>
          <w:szCs w:val="30"/>
        </w:rPr>
      </w:pPr>
      <w:r w:rsidRPr="00452A80">
        <w:rPr>
          <w:sz w:val="28"/>
          <w:szCs w:val="30"/>
        </w:rPr>
        <w:t>Структура и нормативы обязательны</w:t>
      </w:r>
      <w:r w:rsidR="004C5160">
        <w:rPr>
          <w:sz w:val="28"/>
          <w:szCs w:val="30"/>
        </w:rPr>
        <w:t>х резервов приведены в таблице 3</w:t>
      </w:r>
      <w:r w:rsidRPr="00452A80">
        <w:rPr>
          <w:sz w:val="28"/>
          <w:szCs w:val="30"/>
        </w:rPr>
        <w:t>.</w:t>
      </w:r>
    </w:p>
    <w:p w:rsidR="00F46D3A" w:rsidRDefault="00F46D3A" w:rsidP="00F46D3A">
      <w:pPr>
        <w:tabs>
          <w:tab w:val="left" w:pos="5325"/>
        </w:tabs>
        <w:ind w:firstLine="709"/>
        <w:jc w:val="both"/>
        <w:rPr>
          <w:rFonts w:ascii="Times New Roman" w:hAnsi="Times New Roman" w:cs="Times New Roman"/>
          <w:sz w:val="28"/>
          <w:szCs w:val="28"/>
          <w:lang w:val="ru-RU"/>
        </w:rPr>
      </w:pPr>
      <w:r w:rsidRPr="00A30277">
        <w:rPr>
          <w:rFonts w:ascii="Times New Roman" w:hAnsi="Times New Roman" w:cs="Times New Roman"/>
          <w:sz w:val="28"/>
          <w:szCs w:val="28"/>
          <w:lang w:val="ru-RU"/>
        </w:rPr>
        <w:t>Проанализировав приведенные данные, можно сделать вывод: фиксированная часть резервных требований на протяжении 2010 года значительно уменьшилась, по сравнению с 2009 годом</w:t>
      </w:r>
      <w:r>
        <w:rPr>
          <w:rFonts w:ascii="Times New Roman" w:hAnsi="Times New Roman" w:cs="Times New Roman"/>
          <w:sz w:val="28"/>
          <w:szCs w:val="28"/>
          <w:lang w:val="ru-RU"/>
        </w:rPr>
        <w:t>,</w:t>
      </w:r>
      <w:r w:rsidRPr="00A30277">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а усредняемая часть резервных требований,  </w:t>
      </w:r>
      <w:r w:rsidRPr="00A30277">
        <w:rPr>
          <w:rFonts w:ascii="Times New Roman" w:hAnsi="Times New Roman" w:cs="Times New Roman"/>
          <w:sz w:val="28"/>
          <w:szCs w:val="28"/>
          <w:lang w:val="ru-RU"/>
        </w:rPr>
        <w:t>увеличивается.</w:t>
      </w:r>
    </w:p>
    <w:p w:rsidR="00F46D3A" w:rsidRDefault="00F46D3A" w:rsidP="00F46D3A">
      <w:pPr>
        <w:pStyle w:val="a5"/>
        <w:jc w:val="both"/>
        <w:rPr>
          <w:rFonts w:ascii="Times New Roman" w:hAnsi="Times New Roman" w:cs="Times New Roman"/>
          <w:sz w:val="28"/>
          <w:szCs w:val="28"/>
        </w:rPr>
      </w:pPr>
      <w:r>
        <w:rPr>
          <w:rFonts w:ascii="Times New Roman" w:eastAsia="Calibri" w:hAnsi="Times New Roman" w:cs="Times New Roman"/>
          <w:sz w:val="28"/>
          <w:szCs w:val="28"/>
          <w:lang w:eastAsia="en-US"/>
        </w:rPr>
        <w:t xml:space="preserve">          </w:t>
      </w:r>
      <w:r>
        <w:rPr>
          <w:rFonts w:ascii="Times New Roman" w:hAnsi="Times New Roman" w:cs="Times New Roman"/>
          <w:sz w:val="28"/>
          <w:szCs w:val="28"/>
        </w:rPr>
        <w:t>Нормативы обязательных резервов представлены в таблице 4.</w:t>
      </w:r>
    </w:p>
    <w:p w:rsidR="00F46D3A" w:rsidRPr="00A30277" w:rsidRDefault="00F46D3A" w:rsidP="00F46D3A">
      <w:pPr>
        <w:pStyle w:val="a5"/>
        <w:ind w:firstLine="567"/>
        <w:jc w:val="both"/>
        <w:rPr>
          <w:rFonts w:ascii="Times New Roman" w:hAnsi="Times New Roman"/>
          <w:sz w:val="28"/>
          <w:szCs w:val="28"/>
        </w:rPr>
      </w:pPr>
      <w:r>
        <w:rPr>
          <w:rFonts w:ascii="Times New Roman" w:hAnsi="Times New Roman" w:cs="Times New Roman"/>
          <w:sz w:val="28"/>
          <w:szCs w:val="28"/>
        </w:rPr>
        <w:t xml:space="preserve">   По данным  таблицы 4 можно сделать следующий вывод:</w:t>
      </w:r>
      <w:r w:rsidRPr="00A30277">
        <w:rPr>
          <w:rFonts w:ascii="Times New Roman" w:hAnsi="Times New Roman" w:cs="Times New Roman"/>
          <w:sz w:val="28"/>
          <w:szCs w:val="28"/>
        </w:rPr>
        <w:t xml:space="preserve"> </w:t>
      </w:r>
      <w:r>
        <w:rPr>
          <w:rFonts w:ascii="Times New Roman" w:hAnsi="Times New Roman" w:cs="Times New Roman"/>
          <w:sz w:val="28"/>
          <w:szCs w:val="28"/>
        </w:rPr>
        <w:t xml:space="preserve">нормативы обязательных резервов по привлеченным средствам в национальной валюте и по </w:t>
      </w:r>
      <w:r w:rsidRPr="00A30277">
        <w:rPr>
          <w:rFonts w:ascii="Times New Roman" w:hAnsi="Times New Roman" w:cs="Times New Roman"/>
          <w:sz w:val="28"/>
          <w:szCs w:val="28"/>
        </w:rPr>
        <w:t>привлеченным средствам в иностранной валюте</w:t>
      </w:r>
      <w:r>
        <w:rPr>
          <w:rFonts w:ascii="Times New Roman" w:hAnsi="Times New Roman" w:cs="Times New Roman"/>
          <w:sz w:val="28"/>
          <w:szCs w:val="28"/>
        </w:rPr>
        <w:t xml:space="preserve"> стали снижаться.</w:t>
      </w:r>
    </w:p>
    <w:p w:rsidR="00F46D3A" w:rsidRPr="007A4D64" w:rsidRDefault="00F46D3A" w:rsidP="00F46D3A">
      <w:pPr>
        <w:tabs>
          <w:tab w:val="left" w:pos="5325"/>
        </w:tabs>
        <w:ind w:firstLine="709"/>
        <w:jc w:val="both"/>
        <w:rPr>
          <w:rFonts w:ascii="Times New Roman" w:hAnsi="Times New Roman" w:cs="Times New Roman"/>
          <w:sz w:val="28"/>
          <w:szCs w:val="28"/>
          <w:lang w:val="ru-RU"/>
        </w:rPr>
      </w:pPr>
      <w:r w:rsidRPr="007A4D64">
        <w:rPr>
          <w:rFonts w:ascii="Times New Roman" w:hAnsi="Times New Roman" w:cs="Times New Roman"/>
          <w:sz w:val="28"/>
          <w:szCs w:val="28"/>
          <w:lang w:val="ru-RU"/>
        </w:rPr>
        <w:t xml:space="preserve">Таким образом, Национальный банк должен создавать и использовать резервный и иные фонды для обеспечения своей деятельности: </w:t>
      </w:r>
      <w:r w:rsidRPr="007A4D64">
        <w:rPr>
          <w:rFonts w:ascii="Times New Roman" w:hAnsi="Times New Roman" w:cs="Times New Roman"/>
          <w:sz w:val="28"/>
          <w:szCs w:val="28"/>
          <w:lang w:val="ru-RU"/>
        </w:rPr>
        <w:lastRenderedPageBreak/>
        <w:t>регулирования денежного обращения, страхования ликвидности и платежеспособности</w:t>
      </w:r>
      <w:r>
        <w:rPr>
          <w:rFonts w:ascii="Times New Roman" w:hAnsi="Times New Roman" w:cs="Times New Roman"/>
          <w:sz w:val="28"/>
          <w:szCs w:val="28"/>
          <w:lang w:val="ru-RU"/>
        </w:rPr>
        <w:t xml:space="preserve"> банка</w:t>
      </w:r>
      <w:r w:rsidRPr="007A4D64">
        <w:rPr>
          <w:rFonts w:ascii="Times New Roman" w:hAnsi="Times New Roman" w:cs="Times New Roman"/>
          <w:sz w:val="28"/>
          <w:szCs w:val="28"/>
          <w:lang w:val="ru-RU"/>
        </w:rPr>
        <w:t>.</w:t>
      </w:r>
    </w:p>
    <w:p w:rsidR="00F46D3A" w:rsidRPr="007A4D64" w:rsidRDefault="00F46D3A" w:rsidP="00F46D3A">
      <w:pPr>
        <w:ind w:firstLine="709"/>
        <w:jc w:val="both"/>
        <w:rPr>
          <w:rFonts w:ascii="Times New Roman" w:hAnsi="Times New Roman" w:cs="Times New Roman"/>
          <w:sz w:val="28"/>
          <w:szCs w:val="28"/>
          <w:lang w:val="ru-RU"/>
        </w:rPr>
      </w:pPr>
      <w:r w:rsidRPr="007A4D64">
        <w:rPr>
          <w:rFonts w:ascii="Times New Roman" w:hAnsi="Times New Roman" w:cs="Times New Roman"/>
          <w:sz w:val="28"/>
          <w:szCs w:val="28"/>
          <w:lang w:val="ru-RU"/>
        </w:rPr>
        <w:t xml:space="preserve">Политика открытого рынка </w:t>
      </w:r>
      <w:r>
        <w:rPr>
          <w:rFonts w:ascii="Times New Roman" w:hAnsi="Times New Roman" w:cs="Times New Roman"/>
          <w:sz w:val="28"/>
          <w:szCs w:val="28"/>
          <w:lang w:val="ru-RU"/>
        </w:rPr>
        <w:t xml:space="preserve">Национального банка </w:t>
      </w:r>
      <w:r w:rsidRPr="007A4D64">
        <w:rPr>
          <w:rFonts w:ascii="Times New Roman" w:hAnsi="Times New Roman" w:cs="Times New Roman"/>
          <w:sz w:val="28"/>
          <w:szCs w:val="28"/>
          <w:lang w:val="ru-RU"/>
        </w:rPr>
        <w:t>Республики Беларусь</w:t>
      </w:r>
      <w:r>
        <w:rPr>
          <w:rFonts w:ascii="Times New Roman" w:hAnsi="Times New Roman" w:cs="Times New Roman"/>
          <w:sz w:val="28"/>
          <w:szCs w:val="28"/>
          <w:lang w:val="ru-RU"/>
        </w:rPr>
        <w:t>.</w:t>
      </w:r>
    </w:p>
    <w:p w:rsidR="00F46D3A" w:rsidRPr="007A4D64" w:rsidRDefault="00F46D3A" w:rsidP="00F46D3A">
      <w:pPr>
        <w:ind w:firstLine="567"/>
        <w:rPr>
          <w:sz w:val="30"/>
          <w:szCs w:val="30"/>
          <w:lang w:val="ru-RU"/>
        </w:rPr>
      </w:pPr>
      <w:r w:rsidRPr="007A4D64">
        <w:rPr>
          <w:rFonts w:ascii="Times New Roman" w:hAnsi="Times New Roman" w:cs="Times New Roman"/>
          <w:iCs/>
          <w:sz w:val="28"/>
          <w:szCs w:val="28"/>
          <w:lang w:val="ru-RU"/>
        </w:rPr>
        <w:t>Операции на открытом рынке</w:t>
      </w:r>
      <w:r w:rsidRPr="007A4D64">
        <w:rPr>
          <w:lang w:val="ru-RU"/>
        </w:rPr>
        <w:t xml:space="preserve"> </w:t>
      </w:r>
      <w:r w:rsidRPr="007A4D64">
        <w:rPr>
          <w:rFonts w:ascii="Times New Roman" w:hAnsi="Times New Roman" w:cs="Times New Roman"/>
          <w:sz w:val="28"/>
          <w:szCs w:val="28"/>
          <w:lang w:val="ru-RU"/>
        </w:rPr>
        <w:t>состоят из операций покупки-продажи ценных бумаг, операций на рынке кредитных ресурсов и на валютном рынке. Наиболее широко используются операции на рынке ценных бумаг</w:t>
      </w:r>
      <w:r w:rsidRPr="007A4D64">
        <w:rPr>
          <w:lang w:val="ru-RU"/>
        </w:rPr>
        <w:t>.</w:t>
      </w:r>
    </w:p>
    <w:p w:rsidR="00F46D3A" w:rsidRPr="00114D58" w:rsidRDefault="00F46D3A" w:rsidP="00F46D3A">
      <w:pPr>
        <w:pStyle w:val="newncpi"/>
        <w:ind w:firstLine="0"/>
        <w:rPr>
          <w:sz w:val="28"/>
          <w:szCs w:val="30"/>
        </w:rPr>
      </w:pPr>
    </w:p>
    <w:p w:rsidR="008F36B3" w:rsidRPr="0043322A" w:rsidRDefault="004C5160" w:rsidP="004C5160">
      <w:pPr>
        <w:tabs>
          <w:tab w:val="left" w:pos="5325"/>
        </w:tabs>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Таблица 3</w:t>
      </w:r>
      <w:r w:rsidR="0010385D">
        <w:rPr>
          <w:rFonts w:ascii="Times New Roman" w:hAnsi="Times New Roman" w:cs="Times New Roman"/>
          <w:sz w:val="28"/>
          <w:szCs w:val="28"/>
          <w:lang w:val="ru-RU"/>
        </w:rPr>
        <w:t xml:space="preserve"> - </w:t>
      </w:r>
      <w:r w:rsidR="0010385D" w:rsidRPr="0010385D">
        <w:rPr>
          <w:rFonts w:ascii="Times New Roman" w:hAnsi="Times New Roman" w:cs="Times New Roman"/>
          <w:sz w:val="28"/>
          <w:szCs w:val="28"/>
          <w:lang w:val="ru-RU"/>
        </w:rPr>
        <w:t xml:space="preserve"> Размер и структура фонда обязательных резервов (млн. рублей)</w:t>
      </w:r>
      <w:r w:rsidR="0043322A">
        <w:rPr>
          <w:rFonts w:ascii="Times New Roman" w:hAnsi="Times New Roman" w:cs="Times New Roman"/>
          <w:sz w:val="28"/>
          <w:szCs w:val="28"/>
          <w:lang w:val="ru-RU"/>
        </w:rPr>
        <w:t xml:space="preserve"> </w:t>
      </w:r>
      <w:r w:rsidR="0043322A" w:rsidRPr="0043322A">
        <w:rPr>
          <w:rFonts w:ascii="Times New Roman" w:hAnsi="Times New Roman" w:cs="Times New Roman"/>
          <w:sz w:val="28"/>
          <w:szCs w:val="28"/>
          <w:lang w:val="ru-RU"/>
        </w:rPr>
        <w:t>[14].</w:t>
      </w:r>
    </w:p>
    <w:p w:rsidR="008F36B3" w:rsidRPr="00A30277" w:rsidRDefault="008F36B3" w:rsidP="004C5160">
      <w:pPr>
        <w:pStyle w:val="a5"/>
        <w:jc w:val="both"/>
        <w:rPr>
          <w:rFonts w:ascii="Times New Roman" w:hAnsi="Times New Roman"/>
          <w:sz w:val="28"/>
          <w:szCs w:val="28"/>
        </w:rPr>
      </w:pPr>
    </w:p>
    <w:tbl>
      <w:tblPr>
        <w:tblW w:w="9923" w:type="dxa"/>
        <w:tblInd w:w="-459" w:type="dxa"/>
        <w:tblLayout w:type="fixed"/>
        <w:tblLook w:val="04A0"/>
      </w:tblPr>
      <w:tblGrid>
        <w:gridCol w:w="1985"/>
        <w:gridCol w:w="1296"/>
        <w:gridCol w:w="1340"/>
        <w:gridCol w:w="1617"/>
        <w:gridCol w:w="1559"/>
        <w:gridCol w:w="2126"/>
      </w:tblGrid>
      <w:tr w:rsidR="00EA4D4F" w:rsidRPr="00EA4D4F" w:rsidTr="00F46D3A">
        <w:trPr>
          <w:trHeight w:val="431"/>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Расчетный период</w:t>
            </w:r>
          </w:p>
        </w:tc>
        <w:tc>
          <w:tcPr>
            <w:tcW w:w="26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 xml:space="preserve">Период выполнения </w:t>
            </w:r>
            <w:r w:rsidRPr="00EA4D4F">
              <w:rPr>
                <w:rFonts w:ascii="Times New Roman" w:eastAsia="Times New Roman" w:hAnsi="Times New Roman" w:cs="Times New Roman"/>
                <w:lang w:val="ru-RU" w:eastAsia="ru-RU"/>
              </w:rPr>
              <w:br/>
              <w:t>резервных требований</w:t>
            </w:r>
          </w:p>
        </w:tc>
        <w:tc>
          <w:tcPr>
            <w:tcW w:w="5302" w:type="dxa"/>
            <w:gridSpan w:val="3"/>
            <w:tcBorders>
              <w:top w:val="single" w:sz="4" w:space="0" w:color="auto"/>
              <w:left w:val="nil"/>
              <w:bottom w:val="single" w:sz="4" w:space="0" w:color="auto"/>
              <w:right w:val="single" w:sz="4" w:space="0" w:color="auto"/>
            </w:tcBorders>
            <w:shd w:val="clear" w:color="auto" w:fill="auto"/>
            <w:vAlign w:val="center"/>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Резервные требования</w:t>
            </w:r>
          </w:p>
        </w:tc>
      </w:tr>
      <w:tr w:rsidR="00EA4D4F" w:rsidRPr="00EA4D4F" w:rsidTr="00F46D3A">
        <w:trPr>
          <w:trHeight w:val="270"/>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EA4D4F" w:rsidRPr="00EA4D4F" w:rsidRDefault="00EA4D4F" w:rsidP="00EA4D4F">
            <w:pPr>
              <w:rPr>
                <w:rFonts w:ascii="Times New Roman" w:eastAsia="Times New Roman" w:hAnsi="Times New Roman" w:cs="Times New Roman"/>
                <w:lang w:val="ru-RU" w:eastAsia="ru-RU"/>
              </w:rPr>
            </w:pPr>
          </w:p>
        </w:tc>
        <w:tc>
          <w:tcPr>
            <w:tcW w:w="2636" w:type="dxa"/>
            <w:gridSpan w:val="2"/>
            <w:vMerge/>
            <w:tcBorders>
              <w:top w:val="single" w:sz="4" w:space="0" w:color="auto"/>
              <w:left w:val="single" w:sz="4" w:space="0" w:color="auto"/>
              <w:bottom w:val="single" w:sz="4" w:space="0" w:color="auto"/>
              <w:right w:val="single" w:sz="4" w:space="0" w:color="auto"/>
            </w:tcBorders>
            <w:vAlign w:val="center"/>
            <w:hideMark/>
          </w:tcPr>
          <w:p w:rsidR="00EA4D4F" w:rsidRPr="00EA4D4F" w:rsidRDefault="00EA4D4F" w:rsidP="00EA4D4F">
            <w:pPr>
              <w:rPr>
                <w:rFonts w:ascii="Times New Roman" w:eastAsia="Times New Roman" w:hAnsi="Times New Roman" w:cs="Times New Roman"/>
                <w:lang w:val="ru-RU" w:eastAsia="ru-RU"/>
              </w:rPr>
            </w:pPr>
          </w:p>
        </w:tc>
        <w:tc>
          <w:tcPr>
            <w:tcW w:w="1617" w:type="dxa"/>
            <w:vMerge w:val="restart"/>
            <w:tcBorders>
              <w:top w:val="nil"/>
              <w:left w:val="single" w:sz="4" w:space="0" w:color="auto"/>
              <w:bottom w:val="single" w:sz="4" w:space="0" w:color="auto"/>
              <w:right w:val="single" w:sz="4" w:space="0" w:color="auto"/>
            </w:tcBorders>
            <w:shd w:val="clear" w:color="auto" w:fill="auto"/>
            <w:vAlign w:val="center"/>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фиксированная часть</w:t>
            </w:r>
          </w:p>
        </w:tc>
        <w:tc>
          <w:tcPr>
            <w:tcW w:w="3685" w:type="dxa"/>
            <w:gridSpan w:val="2"/>
            <w:tcBorders>
              <w:top w:val="single" w:sz="4" w:space="0" w:color="auto"/>
              <w:left w:val="nil"/>
              <w:bottom w:val="single" w:sz="4" w:space="0" w:color="auto"/>
              <w:right w:val="single" w:sz="4" w:space="0" w:color="auto"/>
            </w:tcBorders>
            <w:shd w:val="clear" w:color="auto" w:fill="auto"/>
            <w:vAlign w:val="center"/>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усредняемая часть</w:t>
            </w:r>
          </w:p>
        </w:tc>
      </w:tr>
      <w:tr w:rsidR="00EA4D4F" w:rsidRPr="001309CB" w:rsidTr="00F46D3A">
        <w:trPr>
          <w:trHeight w:val="1122"/>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EA4D4F" w:rsidRPr="00EA4D4F" w:rsidRDefault="00EA4D4F" w:rsidP="00EA4D4F">
            <w:pPr>
              <w:rPr>
                <w:rFonts w:ascii="Times New Roman" w:eastAsia="Times New Roman" w:hAnsi="Times New Roman" w:cs="Times New Roman"/>
                <w:lang w:val="ru-RU" w:eastAsia="ru-RU"/>
              </w:rPr>
            </w:pPr>
          </w:p>
        </w:tc>
        <w:tc>
          <w:tcPr>
            <w:tcW w:w="1296" w:type="dxa"/>
            <w:tcBorders>
              <w:top w:val="nil"/>
              <w:left w:val="nil"/>
              <w:bottom w:val="single" w:sz="4" w:space="0" w:color="auto"/>
              <w:right w:val="single" w:sz="4" w:space="0" w:color="auto"/>
            </w:tcBorders>
            <w:shd w:val="clear" w:color="auto" w:fill="auto"/>
            <w:vAlign w:val="center"/>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дата начала</w:t>
            </w:r>
          </w:p>
        </w:tc>
        <w:tc>
          <w:tcPr>
            <w:tcW w:w="1340" w:type="dxa"/>
            <w:tcBorders>
              <w:top w:val="nil"/>
              <w:left w:val="nil"/>
              <w:bottom w:val="single" w:sz="4" w:space="0" w:color="auto"/>
              <w:right w:val="single" w:sz="4" w:space="0" w:color="auto"/>
            </w:tcBorders>
            <w:shd w:val="clear" w:color="auto" w:fill="auto"/>
            <w:vAlign w:val="center"/>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дата окончания</w:t>
            </w:r>
          </w:p>
        </w:tc>
        <w:tc>
          <w:tcPr>
            <w:tcW w:w="1617" w:type="dxa"/>
            <w:vMerge/>
            <w:tcBorders>
              <w:top w:val="nil"/>
              <w:left w:val="single" w:sz="4" w:space="0" w:color="auto"/>
              <w:bottom w:val="single" w:sz="4" w:space="0" w:color="auto"/>
              <w:right w:val="single" w:sz="4" w:space="0" w:color="auto"/>
            </w:tcBorders>
            <w:vAlign w:val="center"/>
            <w:hideMark/>
          </w:tcPr>
          <w:p w:rsidR="00EA4D4F" w:rsidRPr="00EA4D4F" w:rsidRDefault="00EA4D4F" w:rsidP="00EA4D4F">
            <w:pPr>
              <w:rPr>
                <w:rFonts w:ascii="Times New Roman" w:eastAsia="Times New Roman" w:hAnsi="Times New Roman" w:cs="Times New Roman"/>
                <w:lang w:val="ru-RU" w:eastAsia="ru-RU"/>
              </w:rPr>
            </w:pPr>
          </w:p>
        </w:tc>
        <w:tc>
          <w:tcPr>
            <w:tcW w:w="1559" w:type="dxa"/>
            <w:tcBorders>
              <w:top w:val="nil"/>
              <w:left w:val="nil"/>
              <w:bottom w:val="single" w:sz="4" w:space="0" w:color="auto"/>
              <w:right w:val="single" w:sz="4" w:space="0" w:color="auto"/>
            </w:tcBorders>
            <w:shd w:val="clear" w:color="auto" w:fill="auto"/>
            <w:vAlign w:val="center"/>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по расчету</w:t>
            </w:r>
          </w:p>
        </w:tc>
        <w:tc>
          <w:tcPr>
            <w:tcW w:w="2126" w:type="dxa"/>
            <w:tcBorders>
              <w:top w:val="nil"/>
              <w:left w:val="nil"/>
              <w:bottom w:val="single" w:sz="4" w:space="0" w:color="auto"/>
              <w:right w:val="single" w:sz="4" w:space="0" w:color="auto"/>
            </w:tcBorders>
            <w:shd w:val="clear" w:color="auto" w:fill="auto"/>
            <w:vAlign w:val="center"/>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средняя величина фактических ежедневных остатков</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Январь 2009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18.02.2009</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17.03.2009</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1,154,653,9</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767,171,1</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769,981,5</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Февраль 2009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18.03.2009</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14.04.2009</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1,118,503,7</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742,338,1</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744,098,5</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Март 2009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15.04.2009</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12.05.2009</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1,137,440,1</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754,960,1</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758,129,7</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Апрель 2009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13.05.2009</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16.06.2009</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1,125,707,7</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747,296,2</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750,940,5</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Май 2009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17.06.2009</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14.07.2009</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1,111,643,3</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741,095,6</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750,526,3</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Июнь 2009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15.07.2009</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11.08.2009</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1,132,813,3</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754,785,8</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758,276,4</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Июль 2009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12.08.2009</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15.09.2009</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1,149,727,6</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766,057,3</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768,171,5</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Август 2009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16.09.2009</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13.10.2009</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1,164,584,3</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776,094,3</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778,157,8</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Сентябрь 2009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14.10.2009</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17.11.2009</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1,185,243,2</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790,022,7</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795,061,3</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Октябрь 2009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18.11.2009</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15.12.2009</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788,587,6</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1,180,268,0</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1,182,277,1</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Ноябрь 2009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16.12.2009</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19.01.2010</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782,598,9</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1,171,193,0</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1,181,598,0</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Декабрь 2009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20.01.2010</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16.02.2010</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812,868,4</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1,216,963,2</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1,221,870,5</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Январь 2010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17.02.2010</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16.03.2010</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815,013,8</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1,220,154,7</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1,224,872,1</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Февраль 2010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17.03.2010</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13.04.2010</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203,765,2</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1,808,642,3</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1,814,991,2</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Март 2010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14.04.2010</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18.05.2010</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211,472,6</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1,886,670,5</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1,889,142,0</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Апрель 2010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19.05.2010</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15.06.2010</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225,386,9</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2,028,482,1</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2,034,509,9</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Май 2010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16.06.2010</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13.07.2010</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230,630,4</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2,075,673,6</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2,081,345,7</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Июнь 2010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14.07.2010</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17.08.2010</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239,897,8</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2,159,079,9</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2,161,021,6</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Июль 2010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18.08.2010</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14.09.2010</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245,780,3</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2,212,022,6</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2,216,414,9</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Август 2010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15.09.2010</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12.10.2010</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250,589,6</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2,255,306,1</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2,258,181,9</w:t>
            </w:r>
          </w:p>
        </w:tc>
      </w:tr>
      <w:tr w:rsidR="00EA4D4F" w:rsidRPr="00EA4D4F" w:rsidTr="00F46D3A">
        <w:trPr>
          <w:trHeight w:val="27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Сентябрь 2010 г.</w:t>
            </w:r>
          </w:p>
        </w:tc>
        <w:tc>
          <w:tcPr>
            <w:tcW w:w="129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13.10.2010</w:t>
            </w:r>
          </w:p>
        </w:tc>
        <w:tc>
          <w:tcPr>
            <w:tcW w:w="1340"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jc w:val="cente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16.11.2010</w:t>
            </w:r>
          </w:p>
        </w:tc>
        <w:tc>
          <w:tcPr>
            <w:tcW w:w="1617"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260,866,2</w:t>
            </w:r>
          </w:p>
        </w:tc>
        <w:tc>
          <w:tcPr>
            <w:tcW w:w="1559"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EA4D4F">
            <w:pPr>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2,347,795,4</w:t>
            </w:r>
          </w:p>
        </w:tc>
        <w:tc>
          <w:tcPr>
            <w:tcW w:w="2126" w:type="dxa"/>
            <w:tcBorders>
              <w:top w:val="nil"/>
              <w:left w:val="nil"/>
              <w:bottom w:val="single" w:sz="4" w:space="0" w:color="auto"/>
              <w:right w:val="single" w:sz="4" w:space="0" w:color="auto"/>
            </w:tcBorders>
            <w:shd w:val="clear" w:color="auto" w:fill="auto"/>
            <w:noWrap/>
            <w:vAlign w:val="bottom"/>
            <w:hideMark/>
          </w:tcPr>
          <w:p w:rsidR="00EA4D4F" w:rsidRPr="00EA4D4F" w:rsidRDefault="00EA4D4F" w:rsidP="0099277D">
            <w:pPr>
              <w:ind w:firstLineChars="200" w:firstLine="480"/>
              <w:jc w:val="right"/>
              <w:rPr>
                <w:rFonts w:ascii="Times New Roman" w:eastAsia="Times New Roman" w:hAnsi="Times New Roman" w:cs="Times New Roman"/>
                <w:lang w:val="ru-RU" w:eastAsia="ru-RU"/>
              </w:rPr>
            </w:pPr>
            <w:r w:rsidRPr="00EA4D4F">
              <w:rPr>
                <w:rFonts w:ascii="Times New Roman" w:eastAsia="Times New Roman" w:hAnsi="Times New Roman" w:cs="Times New Roman"/>
                <w:lang w:val="ru-RU" w:eastAsia="ru-RU"/>
              </w:rPr>
              <w:t> </w:t>
            </w:r>
          </w:p>
        </w:tc>
      </w:tr>
    </w:tbl>
    <w:p w:rsidR="00A30277" w:rsidRDefault="00A30277" w:rsidP="00A30277">
      <w:pPr>
        <w:pStyle w:val="a5"/>
        <w:jc w:val="both"/>
        <w:rPr>
          <w:rFonts w:ascii="Times New Roman" w:hAnsi="Times New Roman" w:cs="Times New Roman"/>
          <w:sz w:val="28"/>
          <w:szCs w:val="28"/>
        </w:rPr>
      </w:pPr>
    </w:p>
    <w:p w:rsidR="00F46D3A" w:rsidRPr="000F353B" w:rsidRDefault="00F46D3A" w:rsidP="00F46D3A">
      <w:pPr>
        <w:pStyle w:val="point"/>
        <w:rPr>
          <w:sz w:val="28"/>
          <w:szCs w:val="28"/>
        </w:rPr>
      </w:pPr>
      <w:r w:rsidRPr="000F353B">
        <w:rPr>
          <w:sz w:val="28"/>
          <w:szCs w:val="28"/>
        </w:rPr>
        <w:t>К государственным эмиссионным ценным бумагам относятся:</w:t>
      </w:r>
    </w:p>
    <w:p w:rsidR="00F46D3A" w:rsidRPr="000F353B" w:rsidRDefault="00F46D3A" w:rsidP="00F46D3A">
      <w:pPr>
        <w:pStyle w:val="newncpi"/>
        <w:numPr>
          <w:ilvl w:val="0"/>
          <w:numId w:val="13"/>
        </w:numPr>
        <w:ind w:left="0" w:firstLine="709"/>
        <w:rPr>
          <w:sz w:val="28"/>
          <w:szCs w:val="28"/>
        </w:rPr>
      </w:pPr>
      <w:r w:rsidRPr="000F353B">
        <w:rPr>
          <w:sz w:val="28"/>
          <w:szCs w:val="28"/>
        </w:rPr>
        <w:t>государственные краткосрочные облигации со сроком обращения до одного года;</w:t>
      </w:r>
    </w:p>
    <w:p w:rsidR="00F46D3A" w:rsidRPr="000F353B" w:rsidRDefault="00F46D3A" w:rsidP="00F46D3A">
      <w:pPr>
        <w:pStyle w:val="newncpi"/>
        <w:numPr>
          <w:ilvl w:val="0"/>
          <w:numId w:val="13"/>
        </w:numPr>
        <w:ind w:left="0" w:firstLine="709"/>
        <w:rPr>
          <w:sz w:val="28"/>
          <w:szCs w:val="28"/>
        </w:rPr>
      </w:pPr>
      <w:r w:rsidRPr="000F353B">
        <w:rPr>
          <w:sz w:val="28"/>
          <w:szCs w:val="28"/>
        </w:rPr>
        <w:t>государственные долгосрочные облигации со сроком обращения один год и более.</w:t>
      </w:r>
    </w:p>
    <w:p w:rsidR="00F46D3A" w:rsidRPr="000F353B" w:rsidRDefault="00F46D3A" w:rsidP="00F46D3A">
      <w:pPr>
        <w:pStyle w:val="point"/>
        <w:rPr>
          <w:sz w:val="28"/>
          <w:szCs w:val="28"/>
        </w:rPr>
      </w:pPr>
      <w:r w:rsidRPr="000F353B">
        <w:rPr>
          <w:sz w:val="28"/>
          <w:szCs w:val="28"/>
        </w:rPr>
        <w:t>Государственные краткосрочные облигации и государственные долгосрочные облигации (далее – облигации) могут выпускаться с дисконтным и процентным доходами.</w:t>
      </w:r>
    </w:p>
    <w:p w:rsidR="005B4281" w:rsidRDefault="0043322A" w:rsidP="00DE0326">
      <w:pPr>
        <w:pStyle w:val="newncpi"/>
        <w:rPr>
          <w:sz w:val="28"/>
          <w:szCs w:val="28"/>
        </w:rPr>
      </w:pPr>
      <w:r w:rsidRPr="000F353B">
        <w:rPr>
          <w:sz w:val="28"/>
          <w:szCs w:val="28"/>
        </w:rPr>
        <w:lastRenderedPageBreak/>
        <w:t>Облигации с дисконтным доходом размещаются по стоимости ниже номинальной. При их погашении владельцам таких облигаций эмитент выплачивает номинальную стоимость облигаций.</w:t>
      </w:r>
    </w:p>
    <w:p w:rsidR="00DE0326" w:rsidRDefault="00DE0326" w:rsidP="00DE0326">
      <w:pPr>
        <w:pStyle w:val="newncpi"/>
        <w:rPr>
          <w:sz w:val="28"/>
          <w:szCs w:val="28"/>
        </w:rPr>
      </w:pPr>
    </w:p>
    <w:p w:rsidR="00A30277" w:rsidRPr="005B4281" w:rsidRDefault="004C5160" w:rsidP="005B4281">
      <w:pPr>
        <w:pStyle w:val="a5"/>
        <w:tabs>
          <w:tab w:val="left" w:pos="709"/>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 xml:space="preserve"> Таблица 4</w:t>
      </w:r>
      <w:r w:rsidR="00A30277">
        <w:rPr>
          <w:rFonts w:ascii="Times New Roman" w:hAnsi="Times New Roman" w:cs="Times New Roman"/>
          <w:sz w:val="28"/>
          <w:szCs w:val="28"/>
        </w:rPr>
        <w:t xml:space="preserve"> - </w:t>
      </w:r>
      <w:r w:rsidR="00A30277" w:rsidRPr="00A30277">
        <w:rPr>
          <w:rFonts w:ascii="Times New Roman" w:hAnsi="Times New Roman" w:cs="Times New Roman"/>
          <w:sz w:val="28"/>
          <w:szCs w:val="28"/>
        </w:rPr>
        <w:t>Нормативы обязательных резервов на 2002-2009 гг.</w:t>
      </w:r>
      <w:r w:rsidR="0043322A" w:rsidRPr="0043322A">
        <w:rPr>
          <w:rFonts w:ascii="Times New Roman" w:hAnsi="Times New Roman" w:cs="Times New Roman"/>
          <w:sz w:val="28"/>
          <w:szCs w:val="28"/>
        </w:rPr>
        <w:t xml:space="preserve"> [</w:t>
      </w:r>
      <w:r w:rsidR="0043322A" w:rsidRPr="005B4281">
        <w:rPr>
          <w:rFonts w:ascii="Times New Roman" w:hAnsi="Times New Roman" w:cs="Times New Roman"/>
          <w:sz w:val="28"/>
          <w:szCs w:val="28"/>
        </w:rPr>
        <w:t>14].</w:t>
      </w:r>
    </w:p>
    <w:p w:rsidR="00A30277" w:rsidRPr="00A30277" w:rsidRDefault="00A30277" w:rsidP="00A30277">
      <w:pPr>
        <w:pStyle w:val="a5"/>
        <w:jc w:val="both"/>
        <w:rPr>
          <w:rFonts w:ascii="Times New Roman" w:hAnsi="Times New Roman"/>
          <w:sz w:val="28"/>
          <w:szCs w:val="28"/>
        </w:rPr>
      </w:pPr>
    </w:p>
    <w:tbl>
      <w:tblPr>
        <w:tblW w:w="7757" w:type="dxa"/>
        <w:jc w:val="center"/>
        <w:tblInd w:w="-1153" w:type="dxa"/>
        <w:tblLook w:val="04A0"/>
      </w:tblPr>
      <w:tblGrid>
        <w:gridCol w:w="2609"/>
        <w:gridCol w:w="1506"/>
        <w:gridCol w:w="1594"/>
        <w:gridCol w:w="2048"/>
      </w:tblGrid>
      <w:tr w:rsidR="00114D58" w:rsidRPr="00114D58" w:rsidTr="00145B49">
        <w:trPr>
          <w:trHeight w:val="570"/>
          <w:jc w:val="center"/>
        </w:trPr>
        <w:tc>
          <w:tcPr>
            <w:tcW w:w="26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rPr>
                <w:rFonts w:ascii="Times New Roman" w:eastAsia="Times New Roman" w:hAnsi="Times New Roman" w:cs="Times New Roman"/>
              </w:rPr>
            </w:pPr>
            <w:r w:rsidRPr="00910383">
              <w:rPr>
                <w:rFonts w:ascii="Times New Roman" w:eastAsia="Times New Roman" w:hAnsi="Times New Roman" w:cs="Times New Roman"/>
              </w:rPr>
              <w:t>Дата начала действия нормативов</w:t>
            </w:r>
          </w:p>
        </w:tc>
        <w:tc>
          <w:tcPr>
            <w:tcW w:w="3043" w:type="dxa"/>
            <w:gridSpan w:val="2"/>
            <w:tcBorders>
              <w:top w:val="single" w:sz="4" w:space="0" w:color="auto"/>
              <w:left w:val="nil"/>
              <w:bottom w:val="single" w:sz="4" w:space="0" w:color="auto"/>
              <w:right w:val="single" w:sz="4" w:space="0" w:color="000000"/>
            </w:tcBorders>
            <w:shd w:val="clear" w:color="auto" w:fill="auto"/>
            <w:vAlign w:val="center"/>
            <w:hideMark/>
          </w:tcPr>
          <w:p w:rsidR="00114D58" w:rsidRPr="00114D58" w:rsidRDefault="00114D58" w:rsidP="00145B49">
            <w:pPr>
              <w:jc w:val="center"/>
              <w:rPr>
                <w:rFonts w:ascii="Times New Roman" w:eastAsia="Times New Roman" w:hAnsi="Times New Roman" w:cs="Times New Roman"/>
                <w:lang w:val="ru-RU"/>
              </w:rPr>
            </w:pPr>
            <w:r w:rsidRPr="00114D58">
              <w:rPr>
                <w:rFonts w:ascii="Times New Roman" w:eastAsia="Times New Roman" w:hAnsi="Times New Roman" w:cs="Times New Roman"/>
                <w:lang w:val="ru-RU"/>
              </w:rPr>
              <w:t>По привлеченным средствам в национальной валюте</w:t>
            </w:r>
          </w:p>
        </w:tc>
        <w:tc>
          <w:tcPr>
            <w:tcW w:w="2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D58" w:rsidRPr="00114D58" w:rsidRDefault="00114D58" w:rsidP="00145B49">
            <w:pPr>
              <w:rPr>
                <w:rFonts w:ascii="Times New Roman" w:eastAsia="Times New Roman" w:hAnsi="Times New Roman" w:cs="Times New Roman"/>
                <w:lang w:val="ru-RU"/>
              </w:rPr>
            </w:pPr>
            <w:r w:rsidRPr="00114D58">
              <w:rPr>
                <w:rFonts w:ascii="Times New Roman" w:eastAsia="Times New Roman" w:hAnsi="Times New Roman" w:cs="Times New Roman"/>
                <w:lang w:val="ru-RU"/>
              </w:rPr>
              <w:t>По привлече</w:t>
            </w:r>
            <w:r w:rsidRPr="00114D58">
              <w:rPr>
                <w:rFonts w:ascii="Times New Roman" w:eastAsia="Times New Roman" w:hAnsi="Times New Roman" w:cs="Times New Roman"/>
                <w:lang w:val="ru-RU"/>
              </w:rPr>
              <w:t>н</w:t>
            </w:r>
            <w:r w:rsidRPr="00114D58">
              <w:rPr>
                <w:rFonts w:ascii="Times New Roman" w:eastAsia="Times New Roman" w:hAnsi="Times New Roman" w:cs="Times New Roman"/>
                <w:lang w:val="ru-RU"/>
              </w:rPr>
              <w:t>ным средствам в иностранной в</w:t>
            </w:r>
            <w:r w:rsidRPr="00114D58">
              <w:rPr>
                <w:rFonts w:ascii="Times New Roman" w:eastAsia="Times New Roman" w:hAnsi="Times New Roman" w:cs="Times New Roman"/>
                <w:lang w:val="ru-RU"/>
              </w:rPr>
              <w:t>а</w:t>
            </w:r>
            <w:r w:rsidRPr="00114D58">
              <w:rPr>
                <w:rFonts w:ascii="Times New Roman" w:eastAsia="Times New Roman" w:hAnsi="Times New Roman" w:cs="Times New Roman"/>
                <w:lang w:val="ru-RU"/>
              </w:rPr>
              <w:t>люте</w:t>
            </w:r>
          </w:p>
        </w:tc>
      </w:tr>
      <w:tr w:rsidR="00114D58" w:rsidRPr="00910383" w:rsidTr="00145B49">
        <w:trPr>
          <w:trHeight w:val="540"/>
          <w:jc w:val="center"/>
        </w:trPr>
        <w:tc>
          <w:tcPr>
            <w:tcW w:w="2654" w:type="dxa"/>
            <w:vMerge/>
            <w:tcBorders>
              <w:top w:val="single" w:sz="4" w:space="0" w:color="auto"/>
              <w:left w:val="single" w:sz="4" w:space="0" w:color="auto"/>
              <w:bottom w:val="single" w:sz="4" w:space="0" w:color="auto"/>
              <w:right w:val="single" w:sz="4" w:space="0" w:color="auto"/>
            </w:tcBorders>
            <w:vAlign w:val="center"/>
            <w:hideMark/>
          </w:tcPr>
          <w:p w:rsidR="00114D58" w:rsidRPr="00114D58" w:rsidRDefault="00114D58" w:rsidP="00145B49">
            <w:pPr>
              <w:rPr>
                <w:rFonts w:ascii="Times New Roman" w:eastAsia="Times New Roman" w:hAnsi="Times New Roman" w:cs="Times New Roman"/>
                <w:lang w:val="ru-RU"/>
              </w:rPr>
            </w:pP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rPr>
                <w:rFonts w:ascii="Times New Roman" w:eastAsia="Times New Roman" w:hAnsi="Times New Roman" w:cs="Times New Roman"/>
              </w:rPr>
            </w:pPr>
            <w:r w:rsidRPr="00910383">
              <w:rPr>
                <w:rFonts w:ascii="Times New Roman" w:eastAsia="Times New Roman" w:hAnsi="Times New Roman" w:cs="Times New Roman"/>
              </w:rPr>
              <w:t>по средс</w:t>
            </w:r>
            <w:r w:rsidRPr="00910383">
              <w:rPr>
                <w:rFonts w:ascii="Times New Roman" w:eastAsia="Times New Roman" w:hAnsi="Times New Roman" w:cs="Times New Roman"/>
              </w:rPr>
              <w:t>т</w:t>
            </w:r>
            <w:r w:rsidRPr="00910383">
              <w:rPr>
                <w:rFonts w:ascii="Times New Roman" w:eastAsia="Times New Roman" w:hAnsi="Times New Roman" w:cs="Times New Roman"/>
              </w:rPr>
              <w:t>вам физич</w:t>
            </w:r>
            <w:r w:rsidRPr="00910383">
              <w:rPr>
                <w:rFonts w:ascii="Times New Roman" w:eastAsia="Times New Roman" w:hAnsi="Times New Roman" w:cs="Times New Roman"/>
              </w:rPr>
              <w:t>е</w:t>
            </w:r>
            <w:r w:rsidRPr="00910383">
              <w:rPr>
                <w:rFonts w:ascii="Times New Roman" w:eastAsia="Times New Roman" w:hAnsi="Times New Roman" w:cs="Times New Roman"/>
              </w:rPr>
              <w:t>ских лиц</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rPr>
                <w:rFonts w:ascii="Times New Roman" w:eastAsia="Times New Roman" w:hAnsi="Times New Roman" w:cs="Times New Roman"/>
              </w:rPr>
            </w:pPr>
            <w:r w:rsidRPr="00910383">
              <w:rPr>
                <w:rFonts w:ascii="Times New Roman" w:eastAsia="Times New Roman" w:hAnsi="Times New Roman" w:cs="Times New Roman"/>
              </w:rPr>
              <w:t>по средствам юридических лиц</w:t>
            </w:r>
          </w:p>
        </w:tc>
        <w:tc>
          <w:tcPr>
            <w:tcW w:w="2060" w:type="dxa"/>
            <w:vMerge/>
            <w:tcBorders>
              <w:top w:val="single" w:sz="4" w:space="0" w:color="auto"/>
              <w:left w:val="single" w:sz="4" w:space="0" w:color="auto"/>
              <w:bottom w:val="single" w:sz="4" w:space="0" w:color="auto"/>
              <w:right w:val="single" w:sz="4" w:space="0" w:color="auto"/>
            </w:tcBorders>
            <w:vAlign w:val="center"/>
            <w:hideMark/>
          </w:tcPr>
          <w:p w:rsidR="00114D58" w:rsidRPr="00910383" w:rsidRDefault="00114D58" w:rsidP="00145B49">
            <w:pPr>
              <w:rPr>
                <w:rFonts w:ascii="Times New Roman" w:eastAsia="Times New Roman" w:hAnsi="Times New Roman" w:cs="Times New Roman"/>
              </w:rPr>
            </w:pP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01.03.2002</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14</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16</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12</w:t>
            </w:r>
          </w:p>
        </w:tc>
      </w:tr>
      <w:tr w:rsidR="00114D58" w:rsidRPr="00910383" w:rsidTr="00145B49">
        <w:trPr>
          <w:trHeight w:val="293"/>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01.04.2002</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13</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16</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12</w:t>
            </w:r>
          </w:p>
        </w:tc>
      </w:tr>
      <w:tr w:rsidR="00114D58" w:rsidRPr="00910383" w:rsidTr="00145B49">
        <w:trPr>
          <w:trHeight w:val="283"/>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01.05.2002</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12</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16</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12</w:t>
            </w: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01.01.2003</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10</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10</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10</w:t>
            </w: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01.04.2004</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8</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10</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10</w:t>
            </w: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01.08.2004</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7</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10</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10</w:t>
            </w: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01.11.2004</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6</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10</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10</w:t>
            </w: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01.02.2005</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5</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10</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10</w:t>
            </w: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01.04.2005</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5</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9</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9</w:t>
            </w: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01.06.2006</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5</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8</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8</w:t>
            </w: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01.11.2006</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4,5</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8</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8</w:t>
            </w: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01.04.2007</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4,5</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8</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8</w:t>
            </w: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01.12.2008</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1,5</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7</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7</w:t>
            </w: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01.02.2009</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1</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6</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6</w:t>
            </w:r>
          </w:p>
        </w:tc>
      </w:tr>
      <w:tr w:rsidR="00114D58" w:rsidRPr="00910383" w:rsidTr="00145B49">
        <w:trPr>
          <w:trHeight w:val="270"/>
          <w:jc w:val="center"/>
        </w:trPr>
        <w:tc>
          <w:tcPr>
            <w:tcW w:w="2654" w:type="dxa"/>
            <w:tcBorders>
              <w:top w:val="nil"/>
              <w:left w:val="single" w:sz="4" w:space="0" w:color="auto"/>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01.03.2009</w:t>
            </w:r>
          </w:p>
        </w:tc>
        <w:tc>
          <w:tcPr>
            <w:tcW w:w="1509"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0</w:t>
            </w:r>
          </w:p>
        </w:tc>
        <w:tc>
          <w:tcPr>
            <w:tcW w:w="1534"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6</w:t>
            </w:r>
          </w:p>
        </w:tc>
        <w:tc>
          <w:tcPr>
            <w:tcW w:w="2060" w:type="dxa"/>
            <w:tcBorders>
              <w:top w:val="nil"/>
              <w:left w:val="nil"/>
              <w:bottom w:val="single" w:sz="4" w:space="0" w:color="auto"/>
              <w:right w:val="single" w:sz="4" w:space="0" w:color="auto"/>
            </w:tcBorders>
            <w:shd w:val="clear" w:color="auto" w:fill="auto"/>
            <w:vAlign w:val="center"/>
            <w:hideMark/>
          </w:tcPr>
          <w:p w:rsidR="00114D58" w:rsidRPr="00910383" w:rsidRDefault="00114D58" w:rsidP="00145B49">
            <w:pPr>
              <w:jc w:val="center"/>
              <w:rPr>
                <w:rFonts w:ascii="Times New Roman" w:eastAsia="Times New Roman" w:hAnsi="Times New Roman" w:cs="Times New Roman"/>
              </w:rPr>
            </w:pPr>
            <w:r w:rsidRPr="00910383">
              <w:rPr>
                <w:rFonts w:ascii="Times New Roman" w:eastAsia="Times New Roman" w:hAnsi="Times New Roman" w:cs="Times New Roman"/>
              </w:rPr>
              <w:t>6</w:t>
            </w:r>
          </w:p>
        </w:tc>
      </w:tr>
    </w:tbl>
    <w:p w:rsidR="00EA4D4F" w:rsidRPr="00A30277" w:rsidRDefault="00EA4D4F" w:rsidP="00DE421F">
      <w:pPr>
        <w:pStyle w:val="a5"/>
        <w:ind w:firstLine="567"/>
        <w:jc w:val="both"/>
        <w:rPr>
          <w:rFonts w:ascii="Times New Roman" w:hAnsi="Times New Roman" w:cs="Times New Roman"/>
          <w:sz w:val="24"/>
          <w:szCs w:val="24"/>
        </w:rPr>
      </w:pPr>
    </w:p>
    <w:p w:rsidR="00EA4D4F" w:rsidRPr="00A30277" w:rsidRDefault="00EA4D4F" w:rsidP="00114D58">
      <w:pPr>
        <w:pStyle w:val="a5"/>
        <w:jc w:val="both"/>
        <w:rPr>
          <w:rFonts w:ascii="Times New Roman" w:hAnsi="Times New Roman" w:cs="Times New Roman"/>
          <w:sz w:val="24"/>
          <w:szCs w:val="24"/>
        </w:rPr>
      </w:pPr>
    </w:p>
    <w:p w:rsidR="007A4D64" w:rsidRPr="000F353B" w:rsidRDefault="007A4D64" w:rsidP="007A4D64">
      <w:pPr>
        <w:pStyle w:val="newncpi"/>
        <w:rPr>
          <w:sz w:val="28"/>
          <w:szCs w:val="28"/>
        </w:rPr>
      </w:pPr>
      <w:r w:rsidRPr="000F353B">
        <w:rPr>
          <w:sz w:val="28"/>
          <w:szCs w:val="28"/>
        </w:rPr>
        <w:t>Облигации с процентным доходом размещаются по номинальной стоимости или выше номинальной стоимости. При их погашении владельцам таких облигаций эмитент выплачивает номинальную стоимость облигаций и вознаграждение (процентный доход). Номинальная стоимость и процентный доход выплачиваются в течение срока обращения облигаций или при их погашении в порядке и размерах, установленных Министерством финансов.</w:t>
      </w:r>
    </w:p>
    <w:p w:rsidR="007A4D64" w:rsidRPr="000F353B" w:rsidRDefault="007A4D64" w:rsidP="007A4D64">
      <w:pPr>
        <w:pStyle w:val="point"/>
        <w:ind w:firstLine="709"/>
        <w:rPr>
          <w:sz w:val="28"/>
          <w:szCs w:val="28"/>
        </w:rPr>
      </w:pPr>
      <w:r w:rsidRPr="000F353B">
        <w:rPr>
          <w:sz w:val="28"/>
          <w:szCs w:val="28"/>
        </w:rPr>
        <w:t>Размещение облигаций среди юридических лиц осуществляется путем:</w:t>
      </w:r>
    </w:p>
    <w:p w:rsidR="007A4D64" w:rsidRPr="000F353B" w:rsidRDefault="007A4D64" w:rsidP="007A4D64">
      <w:pPr>
        <w:pStyle w:val="underpoint"/>
        <w:numPr>
          <w:ilvl w:val="0"/>
          <w:numId w:val="15"/>
        </w:numPr>
        <w:rPr>
          <w:sz w:val="28"/>
          <w:szCs w:val="28"/>
        </w:rPr>
      </w:pPr>
      <w:r w:rsidRPr="000F353B">
        <w:rPr>
          <w:sz w:val="28"/>
          <w:szCs w:val="28"/>
        </w:rPr>
        <w:t>продажи на аукционе:</w:t>
      </w:r>
    </w:p>
    <w:p w:rsidR="007A4D64" w:rsidRPr="000F353B" w:rsidRDefault="007A4D64" w:rsidP="007A4D64">
      <w:pPr>
        <w:pStyle w:val="newncpi"/>
        <w:numPr>
          <w:ilvl w:val="0"/>
          <w:numId w:val="14"/>
        </w:numPr>
        <w:ind w:left="0" w:firstLine="709"/>
        <w:rPr>
          <w:sz w:val="28"/>
          <w:szCs w:val="28"/>
        </w:rPr>
      </w:pPr>
      <w:r w:rsidRPr="000F353B">
        <w:rPr>
          <w:sz w:val="28"/>
          <w:szCs w:val="28"/>
        </w:rPr>
        <w:t>проводимом Национальным банком по правилам проведения аукциона, утверждаемым этим банком по согласованию с Министерством финансов;</w:t>
      </w:r>
    </w:p>
    <w:p w:rsidR="007A4D64" w:rsidRPr="000F353B" w:rsidRDefault="007A4D64" w:rsidP="007A4D64">
      <w:pPr>
        <w:pStyle w:val="newncpi"/>
        <w:numPr>
          <w:ilvl w:val="0"/>
          <w:numId w:val="14"/>
        </w:numPr>
        <w:ind w:left="0" w:firstLine="709"/>
        <w:rPr>
          <w:sz w:val="28"/>
          <w:szCs w:val="28"/>
        </w:rPr>
      </w:pPr>
      <w:r w:rsidRPr="000F353B">
        <w:rPr>
          <w:sz w:val="28"/>
          <w:szCs w:val="28"/>
        </w:rPr>
        <w:t>проводимом Министерством финансов через открытое акционерное общество «Белорусская валютно-фондовая биржа» по правилам проведения аукциона, утверждаемым данным Министерством.</w:t>
      </w:r>
    </w:p>
    <w:p w:rsidR="007A4D64" w:rsidRPr="000F353B" w:rsidRDefault="007A4D64" w:rsidP="007A4D64">
      <w:pPr>
        <w:pStyle w:val="newncpi"/>
        <w:rPr>
          <w:sz w:val="28"/>
          <w:szCs w:val="28"/>
        </w:rPr>
      </w:pPr>
      <w:r w:rsidRPr="000F353B">
        <w:rPr>
          <w:sz w:val="28"/>
          <w:szCs w:val="28"/>
        </w:rPr>
        <w:t xml:space="preserve">Министерство финансов в порядке, им установленном, принимает решение о признании аукциона состоявшимся, а также в пределах отдельного выпуска в течение срока обращения может дополнительно объявить о </w:t>
      </w:r>
      <w:r w:rsidRPr="000F353B">
        <w:rPr>
          <w:sz w:val="28"/>
          <w:szCs w:val="28"/>
        </w:rPr>
        <w:lastRenderedPageBreak/>
        <w:t>размещении не реализованных на аукционе облигаций на условиях, им устанавливаемых;</w:t>
      </w:r>
    </w:p>
    <w:p w:rsidR="007A4D64" w:rsidRPr="000F353B" w:rsidRDefault="007A4D64" w:rsidP="007A4D64">
      <w:pPr>
        <w:pStyle w:val="underpoint"/>
        <w:numPr>
          <w:ilvl w:val="0"/>
          <w:numId w:val="15"/>
        </w:numPr>
        <w:ind w:left="0" w:firstLine="709"/>
        <w:rPr>
          <w:sz w:val="28"/>
          <w:szCs w:val="28"/>
        </w:rPr>
      </w:pPr>
      <w:r w:rsidRPr="000F353B">
        <w:rPr>
          <w:sz w:val="28"/>
          <w:szCs w:val="28"/>
        </w:rPr>
        <w:t>прямой продажи Министерством финансов юридическим лицам на условиях, утвержденных этим Министерством;</w:t>
      </w:r>
    </w:p>
    <w:p w:rsidR="007A4D64" w:rsidRPr="000F353B" w:rsidRDefault="007A4D64" w:rsidP="007A4D64">
      <w:pPr>
        <w:pStyle w:val="underpoint"/>
        <w:numPr>
          <w:ilvl w:val="0"/>
          <w:numId w:val="15"/>
        </w:numPr>
        <w:ind w:left="0" w:firstLine="709"/>
        <w:rPr>
          <w:sz w:val="28"/>
          <w:szCs w:val="28"/>
        </w:rPr>
      </w:pPr>
      <w:r w:rsidRPr="000F353B">
        <w:rPr>
          <w:sz w:val="28"/>
          <w:szCs w:val="28"/>
        </w:rPr>
        <w:t>их передачи или продажи банкам для их последующей реализации. Отношения банков и Министерства финансов регулируются договорами.</w:t>
      </w:r>
    </w:p>
    <w:p w:rsidR="007A4D64" w:rsidRPr="000F353B" w:rsidRDefault="007A4D64" w:rsidP="007A4D64">
      <w:pPr>
        <w:pStyle w:val="point"/>
        <w:rPr>
          <w:sz w:val="28"/>
          <w:szCs w:val="28"/>
        </w:rPr>
      </w:pPr>
      <w:r w:rsidRPr="000F353B">
        <w:rPr>
          <w:sz w:val="28"/>
          <w:szCs w:val="28"/>
        </w:rPr>
        <w:t>Размещение облигаций среди физических лиц осуществляется в порядке, установленном Министерством финансов.</w:t>
      </w:r>
    </w:p>
    <w:p w:rsidR="007A4D64" w:rsidRPr="000F353B" w:rsidRDefault="007A4D64" w:rsidP="007A4D64">
      <w:pPr>
        <w:pStyle w:val="point"/>
        <w:rPr>
          <w:sz w:val="28"/>
          <w:szCs w:val="28"/>
        </w:rPr>
      </w:pPr>
      <w:r w:rsidRPr="000F353B">
        <w:rPr>
          <w:sz w:val="28"/>
          <w:szCs w:val="28"/>
        </w:rPr>
        <w:t>Национальный банк и инвесторы имеют право совершать сделки по купле-продаже облигаций на рынке ценных бумаг в порядке, установленном законодательством Республики Беларусь. Министерство финансов не имеет права участвовать в обращении облигаций</w:t>
      </w:r>
      <w:r w:rsidR="005E0F32">
        <w:rPr>
          <w:sz w:val="28"/>
          <w:szCs w:val="28"/>
        </w:rPr>
        <w:t xml:space="preserve"> </w:t>
      </w:r>
      <w:r w:rsidR="0043322A">
        <w:rPr>
          <w:sz w:val="28"/>
          <w:szCs w:val="28"/>
        </w:rPr>
        <w:t>[</w:t>
      </w:r>
      <w:r w:rsidR="0043322A">
        <w:rPr>
          <w:sz w:val="28"/>
          <w:szCs w:val="28"/>
          <w:lang w:val="en-US"/>
        </w:rPr>
        <w:t>15</w:t>
      </w:r>
      <w:r w:rsidRPr="000F353B">
        <w:rPr>
          <w:sz w:val="28"/>
          <w:szCs w:val="28"/>
        </w:rPr>
        <w:t>].</w:t>
      </w:r>
    </w:p>
    <w:p w:rsidR="005E0F32" w:rsidRDefault="007A4D64" w:rsidP="0043322A">
      <w:pPr>
        <w:pStyle w:val="newncpi"/>
        <w:rPr>
          <w:sz w:val="28"/>
          <w:szCs w:val="28"/>
        </w:rPr>
      </w:pPr>
      <w:r w:rsidRPr="000F353B">
        <w:rPr>
          <w:sz w:val="28"/>
          <w:szCs w:val="28"/>
        </w:rPr>
        <w:t>Ставки по операциям Национального банка Республики Беларусь на финансово</w:t>
      </w:r>
      <w:r w:rsidR="005E0F32">
        <w:rPr>
          <w:sz w:val="28"/>
          <w:szCs w:val="28"/>
        </w:rPr>
        <w:t>м рынке представлены в таблице 5</w:t>
      </w:r>
      <w:r w:rsidRPr="000F353B">
        <w:rPr>
          <w:sz w:val="28"/>
          <w:szCs w:val="28"/>
        </w:rPr>
        <w:t>.</w:t>
      </w:r>
    </w:p>
    <w:p w:rsidR="0043322A" w:rsidRDefault="0043322A" w:rsidP="0043322A">
      <w:pPr>
        <w:pStyle w:val="newncpi"/>
        <w:rPr>
          <w:sz w:val="28"/>
          <w:szCs w:val="28"/>
        </w:rPr>
      </w:pPr>
    </w:p>
    <w:p w:rsidR="007A4D64" w:rsidRPr="0043322A" w:rsidRDefault="005E0F32" w:rsidP="005E0F32">
      <w:pPr>
        <w:pStyle w:val="newncpi"/>
        <w:ind w:firstLine="709"/>
        <w:rPr>
          <w:sz w:val="28"/>
          <w:szCs w:val="28"/>
        </w:rPr>
      </w:pPr>
      <w:r>
        <w:rPr>
          <w:sz w:val="28"/>
          <w:szCs w:val="28"/>
        </w:rPr>
        <w:t>Таблица 5</w:t>
      </w:r>
      <w:r w:rsidR="009E3CA1">
        <w:rPr>
          <w:sz w:val="28"/>
          <w:szCs w:val="28"/>
        </w:rPr>
        <w:t xml:space="preserve"> -</w:t>
      </w:r>
      <w:r w:rsidR="007A4D64" w:rsidRPr="000F353B">
        <w:rPr>
          <w:sz w:val="28"/>
          <w:szCs w:val="28"/>
        </w:rPr>
        <w:t xml:space="preserve"> Ставки по операциям Национального банка Республи</w:t>
      </w:r>
      <w:r w:rsidR="0043322A">
        <w:rPr>
          <w:sz w:val="28"/>
          <w:szCs w:val="28"/>
        </w:rPr>
        <w:t>ки Беларусь на финансовом рынке</w:t>
      </w:r>
      <w:r w:rsidR="0043322A" w:rsidRPr="0043322A">
        <w:rPr>
          <w:sz w:val="28"/>
          <w:szCs w:val="28"/>
        </w:rPr>
        <w:t xml:space="preserve"> [14].</w:t>
      </w:r>
    </w:p>
    <w:p w:rsidR="009E3CA1" w:rsidRDefault="009E3CA1" w:rsidP="007A4D64">
      <w:pPr>
        <w:pStyle w:val="newncpi"/>
        <w:ind w:firstLine="0"/>
        <w:rPr>
          <w:sz w:val="28"/>
          <w:szCs w:val="28"/>
        </w:rPr>
      </w:pPr>
    </w:p>
    <w:tbl>
      <w:tblPr>
        <w:tblW w:w="9938" w:type="dxa"/>
        <w:tblInd w:w="-318" w:type="dxa"/>
        <w:tblLayout w:type="fixed"/>
        <w:tblLook w:val="04A0"/>
      </w:tblPr>
      <w:tblGrid>
        <w:gridCol w:w="3559"/>
        <w:gridCol w:w="992"/>
        <w:gridCol w:w="1843"/>
        <w:gridCol w:w="1701"/>
        <w:gridCol w:w="1843"/>
      </w:tblGrid>
      <w:tr w:rsidR="009E3CA1" w:rsidRPr="009E3CA1" w:rsidTr="0043322A">
        <w:trPr>
          <w:trHeight w:val="315"/>
        </w:trPr>
        <w:tc>
          <w:tcPr>
            <w:tcW w:w="355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 </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9E3CA1" w:rsidRPr="009E3CA1" w:rsidRDefault="009E3CA1" w:rsidP="009E3CA1">
            <w:pPr>
              <w:jc w:val="center"/>
              <w:rPr>
                <w:rFonts w:ascii="Times New Roman" w:eastAsia="Times New Roman" w:hAnsi="Times New Roman" w:cs="Times New Roman"/>
                <w:lang w:val="ru-RU" w:eastAsia="ru-RU"/>
              </w:rPr>
            </w:pPr>
            <w:r w:rsidRPr="009E3CA1">
              <w:rPr>
                <w:rFonts w:ascii="Times New Roman" w:eastAsia="Times New Roman" w:hAnsi="Times New Roman" w:cs="Times New Roman"/>
                <w:lang w:val="ru-RU" w:eastAsia="ru-RU"/>
              </w:rPr>
              <w:t>Срок</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E3CA1" w:rsidRPr="009E3CA1" w:rsidRDefault="009E3CA1" w:rsidP="009E3CA1">
            <w:pPr>
              <w:jc w:val="center"/>
              <w:rPr>
                <w:rFonts w:ascii="Times New Roman" w:eastAsia="Times New Roman" w:hAnsi="Times New Roman" w:cs="Times New Roman"/>
                <w:lang w:val="ru-RU" w:eastAsia="ru-RU"/>
              </w:rPr>
            </w:pPr>
            <w:r w:rsidRPr="009E3CA1">
              <w:rPr>
                <w:rFonts w:ascii="Times New Roman" w:eastAsia="Times New Roman" w:hAnsi="Times New Roman" w:cs="Times New Roman"/>
                <w:lang w:val="ru-RU" w:eastAsia="ru-RU"/>
              </w:rPr>
              <w:t>18.08.2010</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E3CA1" w:rsidRPr="009E3CA1" w:rsidRDefault="009E3CA1" w:rsidP="009E3CA1">
            <w:pPr>
              <w:jc w:val="center"/>
              <w:rPr>
                <w:rFonts w:ascii="Times New Roman" w:eastAsia="Times New Roman" w:hAnsi="Times New Roman" w:cs="Times New Roman"/>
                <w:lang w:val="ru-RU" w:eastAsia="ru-RU"/>
              </w:rPr>
            </w:pPr>
            <w:r w:rsidRPr="009E3CA1">
              <w:rPr>
                <w:rFonts w:ascii="Times New Roman" w:eastAsia="Times New Roman" w:hAnsi="Times New Roman" w:cs="Times New Roman"/>
                <w:lang w:val="ru-RU" w:eastAsia="ru-RU"/>
              </w:rPr>
              <w:t>15.09.2010</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E3CA1" w:rsidRPr="009E3CA1" w:rsidRDefault="009E3CA1" w:rsidP="009E3CA1">
            <w:pPr>
              <w:jc w:val="center"/>
              <w:rPr>
                <w:rFonts w:ascii="Times New Roman" w:eastAsia="Times New Roman" w:hAnsi="Times New Roman" w:cs="Times New Roman"/>
                <w:lang w:val="ru-RU" w:eastAsia="ru-RU"/>
              </w:rPr>
            </w:pPr>
            <w:r w:rsidRPr="009E3CA1">
              <w:rPr>
                <w:rFonts w:ascii="Times New Roman" w:eastAsia="Times New Roman" w:hAnsi="Times New Roman" w:cs="Times New Roman"/>
                <w:lang w:val="ru-RU" w:eastAsia="ru-RU"/>
              </w:rPr>
              <w:t>25.11.2010</w:t>
            </w:r>
          </w:p>
        </w:tc>
      </w:tr>
      <w:tr w:rsidR="009E3CA1" w:rsidRPr="009E3CA1" w:rsidTr="0043322A">
        <w:trPr>
          <w:trHeight w:val="315"/>
        </w:trPr>
        <w:tc>
          <w:tcPr>
            <w:tcW w:w="3559" w:type="dxa"/>
            <w:vMerge/>
            <w:tcBorders>
              <w:top w:val="single" w:sz="4" w:space="0" w:color="auto"/>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992" w:type="dxa"/>
            <w:tcBorders>
              <w:top w:val="nil"/>
              <w:left w:val="nil"/>
              <w:bottom w:val="single" w:sz="4" w:space="0" w:color="auto"/>
              <w:right w:val="single" w:sz="4" w:space="0" w:color="auto"/>
            </w:tcBorders>
            <w:shd w:val="clear" w:color="auto" w:fill="auto"/>
            <w:vAlign w:val="bottom"/>
            <w:hideMark/>
          </w:tcPr>
          <w:p w:rsidR="009E3CA1" w:rsidRPr="009E3CA1" w:rsidRDefault="009E3CA1" w:rsidP="009E3CA1">
            <w:pPr>
              <w:jc w:val="center"/>
              <w:rPr>
                <w:rFonts w:ascii="Times New Roman" w:eastAsia="Times New Roman" w:hAnsi="Times New Roman" w:cs="Times New Roman"/>
                <w:lang w:val="ru-RU" w:eastAsia="ru-RU"/>
              </w:rPr>
            </w:pPr>
            <w:r w:rsidRPr="009E3CA1">
              <w:rPr>
                <w:rFonts w:ascii="Times New Roman" w:eastAsia="Times New Roman" w:hAnsi="Times New Roman" w:cs="Times New Roman"/>
                <w:lang w:val="ru-RU" w:eastAsia="ru-RU"/>
              </w:rPr>
              <w:t>(дней)</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lang w:val="ru-RU"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lang w:val="ru-RU"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lang w:val="ru-RU" w:eastAsia="ru-RU"/>
              </w:rPr>
            </w:pPr>
          </w:p>
        </w:tc>
      </w:tr>
      <w:tr w:rsidR="009E3CA1" w:rsidRPr="009E3CA1" w:rsidTr="0043322A">
        <w:trPr>
          <w:trHeight w:val="315"/>
        </w:trPr>
        <w:tc>
          <w:tcPr>
            <w:tcW w:w="3559" w:type="dxa"/>
            <w:tcBorders>
              <w:top w:val="nil"/>
              <w:left w:val="single" w:sz="4" w:space="0" w:color="auto"/>
              <w:bottom w:val="nil"/>
              <w:right w:val="single" w:sz="4" w:space="0" w:color="auto"/>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депозиты овернайт</w:t>
            </w:r>
          </w:p>
        </w:tc>
        <w:tc>
          <w:tcPr>
            <w:tcW w:w="992" w:type="dxa"/>
            <w:tcBorders>
              <w:top w:val="nil"/>
              <w:left w:val="nil"/>
              <w:bottom w:val="nil"/>
              <w:right w:val="single" w:sz="4" w:space="0" w:color="auto"/>
            </w:tcBorders>
            <w:shd w:val="clear" w:color="auto" w:fill="auto"/>
            <w:noWrap/>
            <w:vAlign w:val="bottom"/>
            <w:hideMark/>
          </w:tcPr>
          <w:p w:rsidR="009E3CA1" w:rsidRPr="009E3CA1" w:rsidRDefault="009E3CA1" w:rsidP="009E3CA1">
            <w:pPr>
              <w:jc w:val="cente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1</w:t>
            </w:r>
          </w:p>
        </w:tc>
        <w:tc>
          <w:tcPr>
            <w:tcW w:w="1843" w:type="dxa"/>
            <w:tcBorders>
              <w:top w:val="nil"/>
              <w:left w:val="nil"/>
              <w:bottom w:val="single" w:sz="4" w:space="0" w:color="auto"/>
              <w:right w:val="single" w:sz="4" w:space="0" w:color="auto"/>
            </w:tcBorders>
            <w:shd w:val="clear" w:color="auto" w:fill="auto"/>
            <w:noWrap/>
            <w:vAlign w:val="bottom"/>
            <w:hideMark/>
          </w:tcPr>
          <w:p w:rsidR="009E3CA1" w:rsidRPr="009E3CA1" w:rsidRDefault="009E3CA1" w:rsidP="009E3CA1">
            <w:pPr>
              <w:jc w:val="cente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7,00%</w:t>
            </w:r>
          </w:p>
        </w:tc>
        <w:tc>
          <w:tcPr>
            <w:tcW w:w="1701" w:type="dxa"/>
            <w:tcBorders>
              <w:top w:val="nil"/>
              <w:left w:val="nil"/>
              <w:bottom w:val="single" w:sz="4" w:space="0" w:color="auto"/>
              <w:right w:val="single" w:sz="4" w:space="0" w:color="auto"/>
            </w:tcBorders>
            <w:shd w:val="clear" w:color="auto" w:fill="auto"/>
            <w:noWrap/>
            <w:vAlign w:val="bottom"/>
            <w:hideMark/>
          </w:tcPr>
          <w:p w:rsidR="009E3CA1" w:rsidRPr="009E3CA1" w:rsidRDefault="009E3CA1" w:rsidP="009E3CA1">
            <w:pPr>
              <w:jc w:val="cente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7,00%</w:t>
            </w:r>
          </w:p>
        </w:tc>
        <w:tc>
          <w:tcPr>
            <w:tcW w:w="1843" w:type="dxa"/>
            <w:tcBorders>
              <w:top w:val="nil"/>
              <w:left w:val="nil"/>
              <w:bottom w:val="single" w:sz="4" w:space="0" w:color="auto"/>
              <w:right w:val="single" w:sz="4" w:space="0" w:color="auto"/>
            </w:tcBorders>
            <w:shd w:val="clear" w:color="auto" w:fill="auto"/>
            <w:noWrap/>
            <w:vAlign w:val="bottom"/>
            <w:hideMark/>
          </w:tcPr>
          <w:p w:rsidR="009E3CA1" w:rsidRPr="009E3CA1" w:rsidRDefault="009E3CA1" w:rsidP="009E3CA1">
            <w:pPr>
              <w:jc w:val="cente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7,00%</w:t>
            </w:r>
          </w:p>
        </w:tc>
      </w:tr>
      <w:tr w:rsidR="009E3CA1" w:rsidRPr="009E3CA1" w:rsidTr="0043322A">
        <w:trPr>
          <w:trHeight w:val="315"/>
        </w:trPr>
        <w:tc>
          <w:tcPr>
            <w:tcW w:w="3559" w:type="dxa"/>
            <w:tcBorders>
              <w:top w:val="single" w:sz="4" w:space="0" w:color="auto"/>
              <w:left w:val="single" w:sz="4" w:space="0" w:color="auto"/>
              <w:bottom w:val="single" w:sz="4" w:space="0" w:color="auto"/>
              <w:right w:val="nil"/>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Двусторонние операции</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 </w:t>
            </w:r>
          </w:p>
        </w:tc>
      </w:tr>
      <w:tr w:rsidR="009E3CA1" w:rsidRPr="009E3CA1" w:rsidTr="0043322A">
        <w:trPr>
          <w:trHeight w:val="6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ломбардный кредит по фиксированной ставке</w:t>
            </w:r>
          </w:p>
        </w:tc>
        <w:tc>
          <w:tcPr>
            <w:tcW w:w="992" w:type="dxa"/>
            <w:tcBorders>
              <w:top w:val="nil"/>
              <w:left w:val="nil"/>
              <w:bottom w:val="single" w:sz="4" w:space="0" w:color="auto"/>
              <w:right w:val="single" w:sz="4" w:space="0" w:color="auto"/>
            </w:tcBorders>
            <w:shd w:val="clear" w:color="auto" w:fill="auto"/>
            <w:noWrap/>
            <w:vAlign w:val="center"/>
            <w:hideMark/>
          </w:tcPr>
          <w:p w:rsidR="009E3CA1" w:rsidRPr="009E3CA1" w:rsidRDefault="009E3CA1" w:rsidP="009E3CA1">
            <w:pPr>
              <w:jc w:val="cente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1</w:t>
            </w:r>
          </w:p>
        </w:tc>
        <w:tc>
          <w:tcPr>
            <w:tcW w:w="18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3CA1" w:rsidRPr="009E3CA1" w:rsidRDefault="009E3CA1" w:rsidP="009E3CA1">
            <w:pPr>
              <w:jc w:val="cente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17,00%</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3CA1" w:rsidRPr="009E3CA1" w:rsidRDefault="009E3CA1" w:rsidP="009E3CA1">
            <w:pPr>
              <w:jc w:val="cente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16,00%</w:t>
            </w:r>
          </w:p>
        </w:tc>
        <w:tc>
          <w:tcPr>
            <w:tcW w:w="1843" w:type="dxa"/>
            <w:tcBorders>
              <w:top w:val="nil"/>
              <w:left w:val="nil"/>
              <w:bottom w:val="single" w:sz="4" w:space="0" w:color="auto"/>
              <w:right w:val="single" w:sz="4" w:space="0" w:color="auto"/>
            </w:tcBorders>
            <w:shd w:val="clear" w:color="auto" w:fill="auto"/>
            <w:vAlign w:val="center"/>
            <w:hideMark/>
          </w:tcPr>
          <w:p w:rsidR="009E3CA1" w:rsidRPr="009E3CA1" w:rsidRDefault="009E3CA1" w:rsidP="009E3CA1">
            <w:pPr>
              <w:jc w:val="cente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16,00%</w:t>
            </w:r>
          </w:p>
        </w:tc>
      </w:tr>
      <w:tr w:rsidR="009E3CA1" w:rsidRPr="009E3CA1" w:rsidTr="0043322A">
        <w:trPr>
          <w:trHeight w:val="600"/>
        </w:trPr>
        <w:tc>
          <w:tcPr>
            <w:tcW w:w="3559" w:type="dxa"/>
            <w:tcBorders>
              <w:top w:val="nil"/>
              <w:left w:val="single" w:sz="4" w:space="0" w:color="auto"/>
              <w:bottom w:val="nil"/>
              <w:right w:val="single" w:sz="4" w:space="0" w:color="auto"/>
            </w:tcBorders>
            <w:shd w:val="clear" w:color="auto" w:fill="auto"/>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сделки СВОП (по национальной валюте)</w:t>
            </w:r>
          </w:p>
        </w:tc>
        <w:tc>
          <w:tcPr>
            <w:tcW w:w="992" w:type="dxa"/>
            <w:tcBorders>
              <w:top w:val="nil"/>
              <w:left w:val="nil"/>
              <w:bottom w:val="nil"/>
              <w:right w:val="single" w:sz="4" w:space="0" w:color="auto"/>
            </w:tcBorders>
            <w:shd w:val="clear" w:color="auto" w:fill="auto"/>
            <w:vAlign w:val="bottom"/>
            <w:hideMark/>
          </w:tcPr>
          <w:p w:rsidR="009E3CA1" w:rsidRPr="009E3CA1" w:rsidRDefault="009E3CA1" w:rsidP="009E3CA1">
            <w:pPr>
              <w:jc w:val="cente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не более 30 дн.</w:t>
            </w:r>
          </w:p>
        </w:tc>
        <w:tc>
          <w:tcPr>
            <w:tcW w:w="1843"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1701"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1843" w:type="dxa"/>
            <w:tcBorders>
              <w:top w:val="nil"/>
              <w:left w:val="nil"/>
              <w:bottom w:val="single" w:sz="4" w:space="0" w:color="auto"/>
              <w:right w:val="single" w:sz="4" w:space="0" w:color="auto"/>
            </w:tcBorders>
            <w:shd w:val="clear" w:color="auto" w:fill="auto"/>
            <w:vAlign w:val="center"/>
            <w:hideMark/>
          </w:tcPr>
          <w:p w:rsidR="009E3CA1" w:rsidRPr="009E3CA1" w:rsidRDefault="009E3CA1" w:rsidP="009E3CA1">
            <w:pPr>
              <w:jc w:val="cente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11,00%</w:t>
            </w:r>
          </w:p>
        </w:tc>
      </w:tr>
      <w:tr w:rsidR="009E3CA1" w:rsidRPr="009E3CA1" w:rsidTr="0043322A">
        <w:trPr>
          <w:trHeight w:val="315"/>
        </w:trPr>
        <w:tc>
          <w:tcPr>
            <w:tcW w:w="3559" w:type="dxa"/>
            <w:tcBorders>
              <w:top w:val="single" w:sz="4" w:space="0" w:color="auto"/>
              <w:left w:val="single" w:sz="4" w:space="0" w:color="auto"/>
              <w:bottom w:val="single" w:sz="4" w:space="0" w:color="auto"/>
              <w:right w:val="nil"/>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Операции на открытом рынке</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 </w:t>
            </w:r>
          </w:p>
        </w:tc>
      </w:tr>
      <w:tr w:rsidR="009E3CA1" w:rsidRPr="001309CB" w:rsidTr="0043322A">
        <w:trPr>
          <w:trHeight w:val="5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ломбардный кредит на аукционной основе</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9E3CA1" w:rsidRPr="009E3CA1" w:rsidRDefault="009E3CA1" w:rsidP="009E3CA1">
            <w:pPr>
              <w:jc w:val="cente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не более 3 мес.</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не выше 17,00% и не ниже ставки рефинансирования</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не выше 16,00% и не ниже ставки рефинансирования</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не выше 16,00% и не ниже ставки рефинансирования</w:t>
            </w:r>
          </w:p>
        </w:tc>
      </w:tr>
      <w:tr w:rsidR="009E3CA1" w:rsidRPr="001309CB" w:rsidTr="0043322A">
        <w:trPr>
          <w:trHeight w:val="6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покупка ценных бумаг на условиях РЕПО</w:t>
            </w:r>
          </w:p>
        </w:tc>
        <w:tc>
          <w:tcPr>
            <w:tcW w:w="992"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1843"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1701"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1843"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r>
      <w:tr w:rsidR="009E3CA1" w:rsidRPr="001309CB" w:rsidTr="0043322A">
        <w:trPr>
          <w:trHeight w:val="315"/>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депозиты на аукционной основе</w:t>
            </w:r>
          </w:p>
        </w:tc>
        <w:tc>
          <w:tcPr>
            <w:tcW w:w="992"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не ниже 7,00% и не выше ставки рефинансирования</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не ниже 7,00% и не выше ставки рефинансирования</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не ниже 7,00% и не выше ставки рефинансирования</w:t>
            </w:r>
          </w:p>
        </w:tc>
      </w:tr>
      <w:tr w:rsidR="009E3CA1" w:rsidRPr="001309CB" w:rsidTr="0043322A">
        <w:trPr>
          <w:trHeight w:val="64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эмиссия краткосрочных облигаций</w:t>
            </w:r>
            <w:r w:rsidRPr="009E3CA1">
              <w:rPr>
                <w:rFonts w:ascii="Times New Roman" w:eastAsia="Times New Roman" w:hAnsi="Times New Roman" w:cs="Times New Roman"/>
                <w:color w:val="000000"/>
                <w:lang w:val="ru-RU" w:eastAsia="ru-RU"/>
              </w:rPr>
              <w:br/>
              <w:t>Национального банка</w:t>
            </w:r>
          </w:p>
        </w:tc>
        <w:tc>
          <w:tcPr>
            <w:tcW w:w="992"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1843"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1701"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1843"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r>
      <w:tr w:rsidR="009E3CA1" w:rsidRPr="001309CB" w:rsidTr="0043322A">
        <w:trPr>
          <w:trHeight w:val="6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9E3CA1" w:rsidRPr="009E3CA1" w:rsidRDefault="009E3CA1" w:rsidP="009E3CA1">
            <w:pPr>
              <w:rPr>
                <w:rFonts w:ascii="Times New Roman" w:eastAsia="Times New Roman" w:hAnsi="Times New Roman" w:cs="Times New Roman"/>
                <w:color w:val="000000"/>
                <w:lang w:val="ru-RU" w:eastAsia="ru-RU"/>
              </w:rPr>
            </w:pPr>
            <w:r w:rsidRPr="009E3CA1">
              <w:rPr>
                <w:rFonts w:ascii="Times New Roman" w:eastAsia="Times New Roman" w:hAnsi="Times New Roman" w:cs="Times New Roman"/>
                <w:color w:val="000000"/>
                <w:lang w:val="ru-RU" w:eastAsia="ru-RU"/>
              </w:rPr>
              <w:t xml:space="preserve">продажа ценных бумаг на условиях РЕПО </w:t>
            </w:r>
          </w:p>
        </w:tc>
        <w:tc>
          <w:tcPr>
            <w:tcW w:w="992"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1843"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1701"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c>
          <w:tcPr>
            <w:tcW w:w="1843" w:type="dxa"/>
            <w:vMerge/>
            <w:tcBorders>
              <w:top w:val="nil"/>
              <w:left w:val="single" w:sz="4" w:space="0" w:color="auto"/>
              <w:bottom w:val="single" w:sz="4" w:space="0" w:color="auto"/>
              <w:right w:val="single" w:sz="4" w:space="0" w:color="auto"/>
            </w:tcBorders>
            <w:vAlign w:val="center"/>
            <w:hideMark/>
          </w:tcPr>
          <w:p w:rsidR="009E3CA1" w:rsidRPr="009E3CA1" w:rsidRDefault="009E3CA1" w:rsidP="009E3CA1">
            <w:pPr>
              <w:rPr>
                <w:rFonts w:ascii="Times New Roman" w:eastAsia="Times New Roman" w:hAnsi="Times New Roman" w:cs="Times New Roman"/>
                <w:color w:val="000000"/>
                <w:lang w:val="ru-RU" w:eastAsia="ru-RU"/>
              </w:rPr>
            </w:pPr>
          </w:p>
        </w:tc>
      </w:tr>
    </w:tbl>
    <w:p w:rsidR="007A4D64" w:rsidRPr="000F353B" w:rsidRDefault="007A4D64" w:rsidP="007A4D64">
      <w:pPr>
        <w:pStyle w:val="newncpi"/>
        <w:ind w:firstLine="0"/>
        <w:rPr>
          <w:sz w:val="28"/>
          <w:szCs w:val="28"/>
        </w:rPr>
      </w:pPr>
    </w:p>
    <w:p w:rsidR="007A4D64" w:rsidRPr="007A4D64" w:rsidRDefault="007A4D64" w:rsidP="005E0F32">
      <w:pPr>
        <w:tabs>
          <w:tab w:val="left" w:pos="5325"/>
        </w:tabs>
        <w:ind w:firstLine="709"/>
        <w:jc w:val="both"/>
        <w:rPr>
          <w:rFonts w:ascii="Times New Roman" w:hAnsi="Times New Roman" w:cs="Times New Roman"/>
          <w:sz w:val="28"/>
          <w:szCs w:val="28"/>
          <w:lang w:val="ru-RU"/>
        </w:rPr>
      </w:pPr>
      <w:r w:rsidRPr="007A4D64">
        <w:rPr>
          <w:rFonts w:ascii="Times New Roman" w:hAnsi="Times New Roman" w:cs="Times New Roman"/>
          <w:sz w:val="28"/>
          <w:szCs w:val="28"/>
          <w:lang w:val="ru-RU"/>
        </w:rPr>
        <w:t>По данным таблицы видно, что ставки по операциям Национального банка Республики Беларусь на финансовом рынке постепенно снижаются.</w:t>
      </w:r>
    </w:p>
    <w:p w:rsidR="00EA4D4F" w:rsidRPr="00A30277" w:rsidRDefault="00EA4D4F" w:rsidP="007A4D64">
      <w:pPr>
        <w:pStyle w:val="a5"/>
        <w:ind w:firstLine="709"/>
        <w:jc w:val="both"/>
        <w:rPr>
          <w:rFonts w:ascii="Times New Roman" w:hAnsi="Times New Roman"/>
          <w:sz w:val="28"/>
          <w:szCs w:val="28"/>
        </w:rPr>
      </w:pPr>
    </w:p>
    <w:p w:rsidR="005B4281" w:rsidRDefault="005B4281" w:rsidP="005E0F32">
      <w:pPr>
        <w:autoSpaceDE w:val="0"/>
        <w:autoSpaceDN w:val="0"/>
        <w:adjustRightInd w:val="0"/>
        <w:ind w:right="141" w:firstLine="709"/>
        <w:jc w:val="both"/>
        <w:rPr>
          <w:rFonts w:ascii="Times New Roman" w:hAnsi="Times New Roman" w:cs="Times New Roman"/>
          <w:b/>
          <w:sz w:val="28"/>
          <w:szCs w:val="28"/>
          <w:lang w:val="ru-RU"/>
        </w:rPr>
      </w:pPr>
    </w:p>
    <w:p w:rsidR="00914957" w:rsidRPr="00914957" w:rsidRDefault="00914957" w:rsidP="005E0F32">
      <w:pPr>
        <w:autoSpaceDE w:val="0"/>
        <w:autoSpaceDN w:val="0"/>
        <w:adjustRightInd w:val="0"/>
        <w:ind w:right="141" w:firstLine="709"/>
        <w:jc w:val="both"/>
        <w:rPr>
          <w:rFonts w:ascii="Times New Roman" w:hAnsi="Times New Roman" w:cs="Times New Roman"/>
          <w:sz w:val="28"/>
          <w:szCs w:val="28"/>
          <w:lang w:val="ru-RU"/>
        </w:rPr>
      </w:pPr>
      <w:r w:rsidRPr="00914957">
        <w:rPr>
          <w:rFonts w:ascii="Times New Roman" w:hAnsi="Times New Roman" w:cs="Times New Roman"/>
          <w:b/>
          <w:sz w:val="28"/>
          <w:szCs w:val="28"/>
          <w:lang w:val="ru-RU"/>
        </w:rPr>
        <w:lastRenderedPageBreak/>
        <w:t xml:space="preserve">3 </w:t>
      </w:r>
      <w:r w:rsidRPr="0010385D">
        <w:rPr>
          <w:rFonts w:ascii="Times New Roman" w:hAnsi="Times New Roman" w:cs="Times New Roman"/>
          <w:b/>
          <w:sz w:val="28"/>
          <w:szCs w:val="28"/>
          <w:lang w:val="ru-RU"/>
        </w:rPr>
        <w:t>СОВЕРШЕНСТВОВАНИЕ ДЕНЕЖНО-КРЕДИТНОЙ ПОЛИТИКИ РЕСПУБЛИКИ БЕЛАРУСЬ</w:t>
      </w:r>
    </w:p>
    <w:p w:rsidR="00914957" w:rsidRDefault="00914957" w:rsidP="005E0F32">
      <w:pPr>
        <w:autoSpaceDE w:val="0"/>
        <w:autoSpaceDN w:val="0"/>
        <w:adjustRightInd w:val="0"/>
        <w:ind w:firstLine="709"/>
        <w:jc w:val="both"/>
        <w:rPr>
          <w:rFonts w:ascii="Times New Roman" w:hAnsi="Times New Roman" w:cs="Times New Roman"/>
          <w:sz w:val="28"/>
          <w:szCs w:val="28"/>
          <w:lang w:val="ru-RU"/>
        </w:rPr>
      </w:pPr>
    </w:p>
    <w:p w:rsidR="005E0F32" w:rsidRDefault="005E0F32" w:rsidP="005E0F32">
      <w:pPr>
        <w:autoSpaceDE w:val="0"/>
        <w:autoSpaceDN w:val="0"/>
        <w:adjustRightInd w:val="0"/>
        <w:ind w:firstLine="709"/>
        <w:jc w:val="both"/>
        <w:rPr>
          <w:rFonts w:ascii="Times New Roman" w:hAnsi="Times New Roman" w:cs="Times New Roman"/>
          <w:sz w:val="28"/>
          <w:szCs w:val="28"/>
          <w:lang w:val="ru-RU"/>
        </w:rPr>
      </w:pPr>
    </w:p>
    <w:p w:rsidR="00914957" w:rsidRPr="00914957" w:rsidRDefault="00914957" w:rsidP="005E0F32">
      <w:pPr>
        <w:autoSpaceDE w:val="0"/>
        <w:autoSpaceDN w:val="0"/>
        <w:adjustRightInd w:val="0"/>
        <w:ind w:firstLine="709"/>
        <w:jc w:val="both"/>
        <w:rPr>
          <w:rFonts w:ascii="Times New Roman" w:hAnsi="Times New Roman" w:cs="Times New Roman"/>
          <w:b/>
          <w:sz w:val="28"/>
          <w:szCs w:val="28"/>
          <w:lang w:val="ru-RU"/>
        </w:rPr>
      </w:pPr>
      <w:r w:rsidRPr="00914957">
        <w:rPr>
          <w:rFonts w:ascii="Times New Roman" w:hAnsi="Times New Roman" w:cs="Times New Roman"/>
          <w:b/>
          <w:sz w:val="28"/>
          <w:szCs w:val="28"/>
          <w:lang w:val="ru-RU"/>
        </w:rPr>
        <w:t>3.1 Развитие денежно-кредитной политики на 2011-2015гг.</w:t>
      </w:r>
    </w:p>
    <w:p w:rsidR="00914957" w:rsidRDefault="00914957" w:rsidP="00914957">
      <w:pPr>
        <w:pStyle w:val="a3"/>
        <w:autoSpaceDE w:val="0"/>
        <w:autoSpaceDN w:val="0"/>
        <w:adjustRightInd w:val="0"/>
        <w:ind w:left="943"/>
        <w:jc w:val="both"/>
        <w:rPr>
          <w:rFonts w:ascii="Times New Roman" w:hAnsi="Times New Roman" w:cs="Times New Roman"/>
          <w:b/>
          <w:sz w:val="28"/>
          <w:szCs w:val="28"/>
          <w:lang w:val="ru-RU"/>
        </w:rPr>
      </w:pPr>
    </w:p>
    <w:p w:rsidR="00914957" w:rsidRDefault="00914957" w:rsidP="00914957">
      <w:pPr>
        <w:pStyle w:val="a3"/>
        <w:autoSpaceDE w:val="0"/>
        <w:autoSpaceDN w:val="0"/>
        <w:adjustRightInd w:val="0"/>
        <w:ind w:left="0" w:firstLine="709"/>
        <w:jc w:val="both"/>
        <w:rPr>
          <w:rFonts w:ascii="Times New Roman" w:hAnsi="Times New Roman" w:cs="Times New Roman"/>
          <w:b/>
          <w:sz w:val="28"/>
          <w:szCs w:val="28"/>
          <w:lang w:val="ru-RU"/>
        </w:rPr>
      </w:pPr>
    </w:p>
    <w:p w:rsidR="00914957" w:rsidRPr="00455AB8" w:rsidRDefault="00914957" w:rsidP="00914957">
      <w:pPr>
        <w:ind w:firstLine="709"/>
        <w:jc w:val="both"/>
        <w:rPr>
          <w:rFonts w:ascii="Times New Roman" w:hAnsi="Times New Roman" w:cs="Times New Roman"/>
          <w:sz w:val="28"/>
          <w:szCs w:val="28"/>
          <w:lang w:val="ru-RU"/>
        </w:rPr>
      </w:pPr>
      <w:r w:rsidRPr="00455AB8">
        <w:rPr>
          <w:rFonts w:ascii="Times New Roman" w:hAnsi="Times New Roman" w:cs="Times New Roman"/>
          <w:sz w:val="28"/>
          <w:szCs w:val="28"/>
          <w:lang w:val="ru-RU"/>
        </w:rPr>
        <w:t>Государственная политика в 2011 — 2015 годах будет направлена на решение указанных проблем и преодоление ограничений экономического роста, что позволит обеспечить устойчивые темпы социально–экономического развития страны и существенное повышение уровня благосостояния населения в среднесрочной перспективе.</w:t>
      </w:r>
    </w:p>
    <w:p w:rsidR="00914957" w:rsidRPr="00455AB8" w:rsidRDefault="00914957" w:rsidP="00914957">
      <w:pPr>
        <w:ind w:firstLine="709"/>
        <w:jc w:val="both"/>
        <w:rPr>
          <w:rFonts w:ascii="Times New Roman" w:hAnsi="Times New Roman" w:cs="Times New Roman"/>
          <w:sz w:val="28"/>
          <w:szCs w:val="28"/>
          <w:lang w:val="ru-RU"/>
        </w:rPr>
      </w:pPr>
      <w:r w:rsidRPr="00455AB8">
        <w:rPr>
          <w:rFonts w:ascii="Times New Roman" w:hAnsi="Times New Roman" w:cs="Times New Roman"/>
          <w:sz w:val="28"/>
          <w:szCs w:val="28"/>
          <w:lang w:val="ru-RU"/>
        </w:rPr>
        <w:t>Уровень жизни будет расти динамичнее. Белорусский рубль сохранит стабильность. Новые и модернизированные предприятия обеспечат людям достойные рабочие места, а стране рост экспорта.</w:t>
      </w:r>
    </w:p>
    <w:p w:rsidR="00914957" w:rsidRDefault="00914957" w:rsidP="00914957">
      <w:pPr>
        <w:ind w:firstLine="709"/>
        <w:jc w:val="both"/>
        <w:rPr>
          <w:rFonts w:ascii="Times New Roman" w:hAnsi="Times New Roman" w:cs="Times New Roman"/>
          <w:sz w:val="28"/>
          <w:szCs w:val="28"/>
          <w:lang w:val="ru-RU"/>
        </w:rPr>
      </w:pPr>
      <w:r w:rsidRPr="00455AB8">
        <w:rPr>
          <w:rFonts w:ascii="Times New Roman" w:hAnsi="Times New Roman" w:cs="Times New Roman"/>
          <w:sz w:val="28"/>
          <w:szCs w:val="28"/>
          <w:lang w:val="ru-RU"/>
        </w:rPr>
        <w:t>Республика Беларусь в своей социально–экономической политике на предстоящее пятилетие исходит из преемственности целей и приоритетов, которые были сформулированы и реализовывались в предыдущие годы. Национальная модель социально ориентированной экономики хорошо зарекомендовала себя на протяжении последних 15 лет и в основном будет сохранена в перспективе.</w:t>
      </w:r>
    </w:p>
    <w:p w:rsidR="00914957" w:rsidRPr="00455AB8" w:rsidRDefault="00914957" w:rsidP="00914957">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55AB8">
        <w:rPr>
          <w:rFonts w:ascii="Times New Roman" w:hAnsi="Times New Roman" w:cs="Times New Roman"/>
          <w:sz w:val="28"/>
          <w:szCs w:val="28"/>
          <w:lang w:val="ru-RU"/>
        </w:rPr>
        <w:t>Вместе с тем для динамичного развития требуется более активное совершенствование и модернизация действующих организационно–экономических механизмов, экономических институтов и экономической политики, которые позволят повысить эффективность, устойчивость и конкурентоспособность существующей модели развития Республики Беларусь.</w:t>
      </w:r>
    </w:p>
    <w:p w:rsidR="00914957" w:rsidRPr="00455AB8" w:rsidRDefault="00914957" w:rsidP="00914957">
      <w:pPr>
        <w:ind w:firstLine="709"/>
        <w:jc w:val="both"/>
        <w:rPr>
          <w:rFonts w:ascii="Times New Roman" w:hAnsi="Times New Roman" w:cs="Times New Roman"/>
          <w:sz w:val="28"/>
          <w:szCs w:val="28"/>
          <w:lang w:val="ru-RU"/>
        </w:rPr>
      </w:pPr>
      <w:r w:rsidRPr="00455AB8">
        <w:rPr>
          <w:rFonts w:ascii="Times New Roman" w:hAnsi="Times New Roman" w:cs="Times New Roman"/>
          <w:sz w:val="28"/>
          <w:szCs w:val="28"/>
          <w:lang w:val="ru-RU"/>
        </w:rPr>
        <w:t>Основные направления совершенствования предусматривают формирование национальной инновационной системы; создание благоприятных условий для развития предпринимательской инициативы и увеличения притока инвестиций в экономику; развитие государственно–частного партнерства в целях обеспечения устойчивости государственной финансовой системы; расширение самостоятельности и ответственности региональных и местных органов управления в решении социально–экономических проблем.</w:t>
      </w:r>
    </w:p>
    <w:p w:rsidR="00914957" w:rsidRPr="00455AB8" w:rsidRDefault="00914957" w:rsidP="00914957">
      <w:pPr>
        <w:ind w:firstLine="709"/>
        <w:jc w:val="both"/>
        <w:rPr>
          <w:rFonts w:ascii="Times New Roman" w:hAnsi="Times New Roman" w:cs="Times New Roman"/>
          <w:sz w:val="28"/>
          <w:szCs w:val="28"/>
          <w:lang w:val="ru-RU"/>
        </w:rPr>
      </w:pPr>
      <w:r w:rsidRPr="00455AB8">
        <w:rPr>
          <w:rFonts w:ascii="Times New Roman" w:hAnsi="Times New Roman" w:cs="Times New Roman"/>
          <w:sz w:val="28"/>
          <w:szCs w:val="28"/>
          <w:lang w:val="ru-RU"/>
        </w:rPr>
        <w:t>Главная цель — рост благосостояния и улучшение условий жизни населения на основе совершенствования социально–экономических отношений, инновационного развития и повышения конкурентоспособности национальной экономики.</w:t>
      </w:r>
    </w:p>
    <w:p w:rsidR="00914957" w:rsidRDefault="00914957" w:rsidP="00914957">
      <w:pPr>
        <w:pStyle w:val="a3"/>
        <w:autoSpaceDE w:val="0"/>
        <w:autoSpaceDN w:val="0"/>
        <w:adjustRightInd w:val="0"/>
        <w:ind w:left="0" w:firstLine="709"/>
        <w:jc w:val="both"/>
        <w:rPr>
          <w:rFonts w:ascii="Times New Roman" w:hAnsi="Times New Roman" w:cs="Times New Roman"/>
          <w:sz w:val="28"/>
          <w:szCs w:val="28"/>
          <w:lang w:val="ru-RU"/>
        </w:rPr>
      </w:pPr>
      <w:r w:rsidRPr="00455AB8">
        <w:rPr>
          <w:rFonts w:ascii="Times New Roman" w:hAnsi="Times New Roman" w:cs="Times New Roman"/>
          <w:sz w:val="28"/>
          <w:szCs w:val="28"/>
          <w:lang w:val="ru-RU"/>
        </w:rPr>
        <w:t xml:space="preserve">Ее реализация предусматривает повышение реальных располагаемых денежных доходов населения в 2015 году к уровню 2010 года в 1,7 — 1,76 раза на основе обеспечения роста </w:t>
      </w:r>
      <w:r w:rsidR="00737B79">
        <w:rPr>
          <w:rFonts w:ascii="Times New Roman" w:hAnsi="Times New Roman" w:cs="Times New Roman"/>
          <w:sz w:val="28"/>
          <w:szCs w:val="28"/>
          <w:lang w:val="ru-RU"/>
        </w:rPr>
        <w:t xml:space="preserve"> валового внутреннего продукта (</w:t>
      </w:r>
      <w:r w:rsidRPr="00455AB8">
        <w:rPr>
          <w:rFonts w:ascii="Times New Roman" w:hAnsi="Times New Roman" w:cs="Times New Roman"/>
          <w:sz w:val="28"/>
          <w:szCs w:val="28"/>
          <w:lang w:val="ru-RU"/>
        </w:rPr>
        <w:t>ВВП</w:t>
      </w:r>
      <w:r w:rsidR="00737B79">
        <w:rPr>
          <w:rFonts w:ascii="Times New Roman" w:hAnsi="Times New Roman" w:cs="Times New Roman"/>
          <w:sz w:val="28"/>
          <w:szCs w:val="28"/>
          <w:lang w:val="ru-RU"/>
        </w:rPr>
        <w:t>)</w:t>
      </w:r>
      <w:r w:rsidRPr="00455AB8">
        <w:rPr>
          <w:rFonts w:ascii="Times New Roman" w:hAnsi="Times New Roman" w:cs="Times New Roman"/>
          <w:sz w:val="28"/>
          <w:szCs w:val="28"/>
          <w:lang w:val="ru-RU"/>
        </w:rPr>
        <w:t xml:space="preserve"> — в 1,62 — 1,68 раза, производительности труда — в 1,63 — 1,68 раза, объемов промышленного производства — в 1,54 — 1,6 раза, сельского хозяйства — в </w:t>
      </w:r>
      <w:r w:rsidRPr="00455AB8">
        <w:rPr>
          <w:rFonts w:ascii="Times New Roman" w:hAnsi="Times New Roman" w:cs="Times New Roman"/>
          <w:sz w:val="28"/>
          <w:szCs w:val="28"/>
          <w:lang w:val="ru-RU"/>
        </w:rPr>
        <w:lastRenderedPageBreak/>
        <w:t>1,39 — 1,45 раза, удельного веса отгруженной инновационной продукции организациями, основным видом деятельности которых является производство промышленной продукции, в общем объеме отгруженной продукции до 20 — 21 процента в 2015 году, инвестиций в основной капитал за пятилетие — в 1,9 — 1,97 раза, основная часть которых будет направлена на создание и модернизацию более одного миллиона рабочих мест</w:t>
      </w:r>
      <w:r>
        <w:rPr>
          <w:rFonts w:ascii="Times New Roman" w:hAnsi="Times New Roman" w:cs="Times New Roman"/>
          <w:sz w:val="28"/>
          <w:szCs w:val="28"/>
          <w:lang w:val="ru-RU"/>
        </w:rPr>
        <w:t>.</w:t>
      </w:r>
    </w:p>
    <w:p w:rsidR="00914957" w:rsidRDefault="00914957" w:rsidP="002A2384">
      <w:pPr>
        <w:pStyle w:val="a3"/>
        <w:autoSpaceDE w:val="0"/>
        <w:autoSpaceDN w:val="0"/>
        <w:adjustRightInd w:val="0"/>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Денежно-кредитная    политика   Республики    Беларусь    будет</w:t>
      </w:r>
      <w:r w:rsidR="002A2384">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проводиться  в  целях эффективной реализации основных направлений  и</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приоритетов социально-экономического развития на основе согласования</w:t>
      </w:r>
      <w:r w:rsidR="002A2384">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и   взаимной   увязки  со  всеми  другими  мерами   государственного</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регулирования экономики</w:t>
      </w:r>
      <w:r>
        <w:rPr>
          <w:rFonts w:ascii="Times New Roman" w:hAnsi="Times New Roman" w:cs="Times New Roman"/>
          <w:sz w:val="28"/>
          <w:szCs w:val="28"/>
          <w:lang w:val="ru-RU"/>
        </w:rPr>
        <w:t>,</w:t>
      </w:r>
      <w:r w:rsidRPr="00C56BF1">
        <w:rPr>
          <w:rFonts w:ascii="Times New Roman" w:hAnsi="Times New Roman" w:cs="Times New Roman"/>
          <w:sz w:val="28"/>
          <w:szCs w:val="28"/>
          <w:lang w:val="ru-RU"/>
        </w:rPr>
        <w:t xml:space="preserve"> </w:t>
      </w:r>
      <w:r w:rsidRPr="00455AB8">
        <w:rPr>
          <w:rFonts w:ascii="Times New Roman" w:hAnsi="Times New Roman" w:cs="Times New Roman"/>
          <w:sz w:val="28"/>
          <w:szCs w:val="28"/>
          <w:lang w:val="ru-RU"/>
        </w:rPr>
        <w:t>будет содействовать созданию условий для поддержания стабильных темпов роста в экономике.</w:t>
      </w:r>
    </w:p>
    <w:p w:rsidR="00914957" w:rsidRDefault="00914957" w:rsidP="00914957">
      <w:pPr>
        <w:tabs>
          <w:tab w:val="left" w:pos="709"/>
          <w:tab w:val="left" w:pos="851"/>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55AB8">
        <w:rPr>
          <w:rFonts w:ascii="Times New Roman" w:hAnsi="Times New Roman" w:cs="Times New Roman"/>
          <w:sz w:val="28"/>
          <w:szCs w:val="28"/>
          <w:lang w:val="ru-RU"/>
        </w:rPr>
        <w:t>Главными задачами являются обеспечение устойчивости белорусского рубля и поддержание финансовой стабильности путем проведения эффективной монетарной политики.</w:t>
      </w:r>
    </w:p>
    <w:p w:rsidR="00914957" w:rsidRPr="00455AB8" w:rsidRDefault="00914957" w:rsidP="00914957">
      <w:pPr>
        <w:tabs>
          <w:tab w:val="left" w:pos="709"/>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55AB8">
        <w:rPr>
          <w:rFonts w:ascii="Times New Roman" w:hAnsi="Times New Roman" w:cs="Times New Roman"/>
          <w:sz w:val="28"/>
          <w:szCs w:val="28"/>
          <w:lang w:val="ru-RU"/>
        </w:rPr>
        <w:t>Направления реализации этих задач предусматривают:</w:t>
      </w:r>
    </w:p>
    <w:p w:rsidR="00914957" w:rsidRPr="00455AB8" w:rsidRDefault="00914957" w:rsidP="00914957">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55AB8">
        <w:rPr>
          <w:rFonts w:ascii="Times New Roman" w:hAnsi="Times New Roman" w:cs="Times New Roman"/>
          <w:sz w:val="28"/>
          <w:szCs w:val="28"/>
          <w:lang w:val="ru-RU"/>
        </w:rPr>
        <w:t>постепенный переход в рамках привязки к корзине иностранных валют к более гибкому формированию обменного курса по мере повышения внутренней и внешней сбалансированности экономики в целях поддержания конкурентоспособности отечественных производителей и ограничения инфляционных процессов;</w:t>
      </w:r>
    </w:p>
    <w:p w:rsidR="00914957" w:rsidRPr="00455AB8" w:rsidRDefault="00914957" w:rsidP="00914957">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55AB8">
        <w:rPr>
          <w:rFonts w:ascii="Times New Roman" w:hAnsi="Times New Roman" w:cs="Times New Roman"/>
          <w:sz w:val="28"/>
          <w:szCs w:val="28"/>
          <w:lang w:val="ru-RU"/>
        </w:rPr>
        <w:t>формирование золотовалютных резервов на уровне, обеспечивающем экономическую безопасность страны;</w:t>
      </w:r>
    </w:p>
    <w:p w:rsidR="00914957" w:rsidRPr="00455AB8" w:rsidRDefault="00914957" w:rsidP="00914957">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55AB8">
        <w:rPr>
          <w:rFonts w:ascii="Times New Roman" w:hAnsi="Times New Roman" w:cs="Times New Roman"/>
          <w:sz w:val="28"/>
          <w:szCs w:val="28"/>
          <w:lang w:val="ru-RU"/>
        </w:rPr>
        <w:t>совершенствование системы рефинансирования банков, основанной на рыночных условиях формирования цены ресурсов, что позволит повысить эффективность процентной политики и снизить процентные риски для банковской системы;</w:t>
      </w:r>
    </w:p>
    <w:p w:rsidR="00914957" w:rsidRDefault="00914957" w:rsidP="00914957">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55AB8">
        <w:rPr>
          <w:rFonts w:ascii="Times New Roman" w:hAnsi="Times New Roman" w:cs="Times New Roman"/>
          <w:sz w:val="28"/>
          <w:szCs w:val="28"/>
          <w:lang w:val="ru-RU"/>
        </w:rPr>
        <w:t>поддержание процентных ставок на положительном уровне, обеспечивающем сохранность и привлекательность ресурсов в национальной валюте, а также доступность банковского кредита для нефинансового сектора экономики.</w:t>
      </w:r>
    </w:p>
    <w:p w:rsidR="00914957" w:rsidRDefault="00914957" w:rsidP="00914957">
      <w:pPr>
        <w:tabs>
          <w:tab w:val="left" w:pos="709"/>
          <w:tab w:val="left" w:pos="851"/>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55AB8">
        <w:rPr>
          <w:rFonts w:ascii="Times New Roman" w:hAnsi="Times New Roman" w:cs="Times New Roman"/>
          <w:sz w:val="28"/>
          <w:szCs w:val="28"/>
          <w:lang w:val="ru-RU"/>
        </w:rPr>
        <w:t>В результате названных действий будет обеспечена стабильность курса белорусского рубля к корзине валют в коридоре плюс (минус) 10 процентов, ставка рефинансирования Национального банка будет снижена до 6 — 8 процентов к концу пятилетия. Предполагается, что к 2015 году прирост индекса потребительских цен не превысит 5 — 6 процентов.</w:t>
      </w:r>
    </w:p>
    <w:p w:rsidR="00914957" w:rsidRPr="00536534" w:rsidRDefault="00914957" w:rsidP="00914957">
      <w:pPr>
        <w:tabs>
          <w:tab w:val="left" w:pos="709"/>
          <w:tab w:val="left" w:pos="851"/>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22691A">
        <w:rPr>
          <w:rFonts w:ascii="Times New Roman" w:hAnsi="Times New Roman" w:cs="Times New Roman"/>
          <w:sz w:val="28"/>
          <w:szCs w:val="28"/>
          <w:lang w:val="ru-RU"/>
        </w:rPr>
        <w:t>Изменения курса белорусского рубля к корзине иностранных валют в 2011 году запланированы в предела</w:t>
      </w:r>
      <w:r>
        <w:rPr>
          <w:rFonts w:ascii="Times New Roman" w:hAnsi="Times New Roman" w:cs="Times New Roman"/>
          <w:sz w:val="28"/>
          <w:szCs w:val="28"/>
          <w:lang w:val="ru-RU"/>
        </w:rPr>
        <w:t>х плюс (минус) 8 процентов  (в 2010 году плюс (минус) 10 процентов ). Золотовалютные резервы в 2011</w:t>
      </w:r>
      <w:r w:rsidRPr="0022691A">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году возрастут не менее чем на </w:t>
      </w:r>
      <w:r w:rsidRPr="0022691A">
        <w:rPr>
          <w:rFonts w:ascii="Times New Roman" w:hAnsi="Times New Roman" w:cs="Times New Roman"/>
          <w:sz w:val="28"/>
          <w:szCs w:val="28"/>
          <w:lang w:val="ru-RU"/>
        </w:rPr>
        <w:t xml:space="preserve">1,2 млрд. </w:t>
      </w:r>
      <w:r w:rsidR="00536534">
        <w:rPr>
          <w:rFonts w:ascii="Times New Roman" w:hAnsi="Times New Roman" w:cs="Times New Roman"/>
          <w:sz w:val="28"/>
          <w:szCs w:val="28"/>
          <w:lang w:val="ru-RU"/>
        </w:rPr>
        <w:t>долларов США</w:t>
      </w:r>
      <w:r w:rsidR="00536534" w:rsidRPr="00536534">
        <w:rPr>
          <w:rFonts w:ascii="Times New Roman" w:hAnsi="Times New Roman" w:cs="Times New Roman"/>
          <w:sz w:val="28"/>
          <w:szCs w:val="28"/>
          <w:lang w:val="ru-RU"/>
        </w:rPr>
        <w:t xml:space="preserve"> [14].</w:t>
      </w:r>
    </w:p>
    <w:p w:rsidR="00914957" w:rsidRDefault="00914957" w:rsidP="00914957">
      <w:pPr>
        <w:ind w:firstLine="709"/>
        <w:jc w:val="both"/>
        <w:rPr>
          <w:rFonts w:ascii="Times New Roman" w:hAnsi="Times New Roman" w:cs="Times New Roman"/>
          <w:sz w:val="28"/>
          <w:szCs w:val="28"/>
          <w:lang w:val="ru-RU"/>
        </w:rPr>
      </w:pPr>
      <w:r w:rsidRPr="0022691A">
        <w:rPr>
          <w:rFonts w:ascii="Times New Roman" w:hAnsi="Times New Roman" w:cs="Times New Roman"/>
          <w:sz w:val="28"/>
          <w:szCs w:val="28"/>
          <w:lang w:val="ru-RU"/>
        </w:rPr>
        <w:t>С учетом запланир</w:t>
      </w:r>
      <w:r>
        <w:rPr>
          <w:rFonts w:ascii="Times New Roman" w:hAnsi="Times New Roman" w:cs="Times New Roman"/>
          <w:sz w:val="28"/>
          <w:szCs w:val="28"/>
          <w:lang w:val="ru-RU"/>
        </w:rPr>
        <w:t xml:space="preserve">ованной инфляции на уровне 7-8 процентов </w:t>
      </w:r>
      <w:r w:rsidRPr="0022691A">
        <w:rPr>
          <w:rFonts w:ascii="Times New Roman" w:hAnsi="Times New Roman" w:cs="Times New Roman"/>
          <w:sz w:val="28"/>
          <w:szCs w:val="28"/>
          <w:lang w:val="ru-RU"/>
        </w:rPr>
        <w:t>ставка рефинансирования н</w:t>
      </w:r>
      <w:r>
        <w:rPr>
          <w:rFonts w:ascii="Times New Roman" w:hAnsi="Times New Roman" w:cs="Times New Roman"/>
          <w:sz w:val="28"/>
          <w:szCs w:val="28"/>
          <w:lang w:val="ru-RU"/>
        </w:rPr>
        <w:t>а конец 2011 года составит 8-10 процентов</w:t>
      </w:r>
      <w:r w:rsidRPr="0022691A">
        <w:rPr>
          <w:rFonts w:ascii="Times New Roman" w:hAnsi="Times New Roman" w:cs="Times New Roman"/>
          <w:sz w:val="28"/>
          <w:szCs w:val="28"/>
          <w:lang w:val="ru-RU"/>
        </w:rPr>
        <w:t>, ставки по новым кредитам нефинансовому сек</w:t>
      </w:r>
      <w:r>
        <w:rPr>
          <w:rFonts w:ascii="Times New Roman" w:hAnsi="Times New Roman" w:cs="Times New Roman"/>
          <w:sz w:val="28"/>
          <w:szCs w:val="28"/>
          <w:lang w:val="ru-RU"/>
        </w:rPr>
        <w:t>тору – 10-13 процентов,</w:t>
      </w:r>
      <w:r w:rsidRPr="0022691A">
        <w:rPr>
          <w:rFonts w:ascii="Times New Roman" w:hAnsi="Times New Roman" w:cs="Times New Roman"/>
          <w:sz w:val="28"/>
          <w:szCs w:val="28"/>
          <w:lang w:val="ru-RU"/>
        </w:rPr>
        <w:t xml:space="preserve"> </w:t>
      </w:r>
      <w:r w:rsidRPr="00F24F01">
        <w:rPr>
          <w:rFonts w:ascii="Times New Roman" w:hAnsi="Times New Roman" w:cs="Times New Roman"/>
          <w:sz w:val="28"/>
          <w:szCs w:val="28"/>
          <w:lang w:val="ru-RU"/>
        </w:rPr>
        <w:t>по новым срочным рублевым депозитам в банках — 9 — 11 процентов годовых.</w:t>
      </w:r>
      <w:r>
        <w:rPr>
          <w:rFonts w:ascii="Times New Roman" w:hAnsi="Times New Roman" w:cs="Times New Roman"/>
          <w:sz w:val="28"/>
          <w:szCs w:val="28"/>
          <w:lang w:val="ru-RU"/>
        </w:rPr>
        <w:t xml:space="preserve"> </w:t>
      </w:r>
      <w:r w:rsidR="009E3CA1">
        <w:rPr>
          <w:rFonts w:ascii="Times New Roman" w:hAnsi="Times New Roman" w:cs="Times New Roman"/>
          <w:sz w:val="28"/>
          <w:szCs w:val="28"/>
          <w:lang w:val="ru-RU"/>
        </w:rPr>
        <w:t xml:space="preserve"> </w:t>
      </w:r>
    </w:p>
    <w:p w:rsidR="00914957" w:rsidRPr="00F24F01" w:rsidRDefault="001D71BA" w:rsidP="001D71BA">
      <w:pPr>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r w:rsidR="00914957" w:rsidRPr="00F24F01">
        <w:rPr>
          <w:rFonts w:ascii="Times New Roman" w:hAnsi="Times New Roman" w:cs="Times New Roman"/>
          <w:sz w:val="28"/>
          <w:szCs w:val="28"/>
          <w:lang w:val="ru-RU"/>
        </w:rPr>
        <w:t>Для рыночного регулирования уровня ставки межбанковского кредитного рынка Национальный банк продолжит использовать систему коридора процентных ставок, границы которого определяются ставками по постоянно доступным операциям (кредит, своп и депозит овернайт по фиксированной процентной ставке в Национальном банке).</w:t>
      </w:r>
    </w:p>
    <w:p w:rsidR="00914957" w:rsidRPr="00F24F01" w:rsidRDefault="00914957" w:rsidP="00914957">
      <w:pPr>
        <w:ind w:firstLine="709"/>
        <w:jc w:val="both"/>
        <w:rPr>
          <w:rFonts w:ascii="Times New Roman" w:hAnsi="Times New Roman" w:cs="Times New Roman"/>
          <w:sz w:val="28"/>
          <w:szCs w:val="28"/>
          <w:lang w:val="ru-RU"/>
        </w:rPr>
      </w:pPr>
      <w:r w:rsidRPr="00F24F01">
        <w:rPr>
          <w:rFonts w:ascii="Times New Roman" w:hAnsi="Times New Roman" w:cs="Times New Roman"/>
          <w:sz w:val="28"/>
          <w:szCs w:val="28"/>
          <w:lang w:val="ru-RU"/>
        </w:rPr>
        <w:t>Операциями на денежном рынке Национальный банк обеспечит движение ставки межбанковского рынка в указанном коридоре, приближая ее к ставке рефинансирования и одновременно способствуя сглаживанию ее ежедневных колебаний. При этом ставка рефинансирования будет задавать минимальный уровень процентных ставок по аукционным операциям поддержки текущей ликвидности и максимальный уровень по аукционным операциям изъятия ликвидности банков.</w:t>
      </w:r>
    </w:p>
    <w:p w:rsidR="00914957" w:rsidRPr="00F24F01" w:rsidRDefault="00914957" w:rsidP="00914957">
      <w:pPr>
        <w:ind w:firstLine="709"/>
        <w:jc w:val="both"/>
        <w:rPr>
          <w:rFonts w:ascii="Times New Roman" w:hAnsi="Times New Roman" w:cs="Times New Roman"/>
          <w:sz w:val="28"/>
          <w:szCs w:val="28"/>
          <w:lang w:val="ru-RU"/>
        </w:rPr>
      </w:pPr>
      <w:r w:rsidRPr="00F24F01">
        <w:rPr>
          <w:rFonts w:ascii="Times New Roman" w:hAnsi="Times New Roman" w:cs="Times New Roman"/>
          <w:sz w:val="28"/>
          <w:szCs w:val="28"/>
          <w:lang w:val="ru-RU"/>
        </w:rPr>
        <w:t>Предоставление ликвидности в целом будет осуществляться как посредством кредитов Национального банка, так и в равной мере за счет операций по покупке иностранной валюты.</w:t>
      </w:r>
    </w:p>
    <w:p w:rsidR="00914957" w:rsidRDefault="00914957" w:rsidP="00914957">
      <w:pPr>
        <w:ind w:firstLine="709"/>
        <w:jc w:val="both"/>
        <w:rPr>
          <w:rFonts w:ascii="Times New Roman" w:hAnsi="Times New Roman" w:cs="Times New Roman"/>
          <w:sz w:val="28"/>
          <w:szCs w:val="28"/>
          <w:lang w:val="ru-RU"/>
        </w:rPr>
      </w:pPr>
      <w:r w:rsidRPr="00F24F01">
        <w:rPr>
          <w:rFonts w:ascii="Times New Roman" w:hAnsi="Times New Roman" w:cs="Times New Roman"/>
          <w:sz w:val="28"/>
          <w:szCs w:val="28"/>
          <w:lang w:val="ru-RU"/>
        </w:rPr>
        <w:t>Дальнейшее совершенствование системы регулирования ликвидности на рыночных принципах позволит повысить эффективность процентной политики и снизить процентные риски для банковской системы.</w:t>
      </w:r>
    </w:p>
    <w:p w:rsidR="00914957" w:rsidRPr="00536534" w:rsidRDefault="00914957" w:rsidP="00914957">
      <w:pPr>
        <w:ind w:firstLine="709"/>
        <w:jc w:val="both"/>
        <w:rPr>
          <w:rFonts w:ascii="Times New Roman" w:hAnsi="Times New Roman" w:cs="Times New Roman"/>
          <w:sz w:val="28"/>
          <w:szCs w:val="28"/>
          <w:lang w:val="ru-RU"/>
        </w:rPr>
      </w:pPr>
      <w:r w:rsidRPr="00F24F01">
        <w:rPr>
          <w:rFonts w:ascii="Times New Roman" w:hAnsi="Times New Roman" w:cs="Times New Roman"/>
          <w:sz w:val="28"/>
          <w:szCs w:val="28"/>
          <w:lang w:val="ru-RU"/>
        </w:rPr>
        <w:t xml:space="preserve">В 2011 году параметры денежно–кредитных показателей будут складываться с учетом спроса экономики на деньги и платежеспособности заемщиков под воздействием производственной, инвестиционной и финансовой деятельности субъектов хозяйствования, а также изменения динамики денежных доходов, расходов и сбережений физических лиц. Прирост рублевой денежной базы оценивается в пределах 24 — 26 процентов, рублевой денежной массы — 27 — 29 процентов, широкой денежной массы — 25 — 28 процентов. При этом депозиты физических лиц вырастут на 6,4 — 7,2 трлн. рублей, юридических </w:t>
      </w:r>
      <w:r w:rsidR="00536534">
        <w:rPr>
          <w:rFonts w:ascii="Times New Roman" w:hAnsi="Times New Roman" w:cs="Times New Roman"/>
          <w:sz w:val="28"/>
          <w:szCs w:val="28"/>
          <w:lang w:val="ru-RU"/>
        </w:rPr>
        <w:t>лиц — на 3,8 — 4,4 трлн. рублей</w:t>
      </w:r>
      <w:r w:rsidR="00536534" w:rsidRPr="00536534">
        <w:rPr>
          <w:rFonts w:ascii="Times New Roman" w:hAnsi="Times New Roman" w:cs="Times New Roman"/>
          <w:sz w:val="28"/>
          <w:szCs w:val="28"/>
          <w:lang w:val="ru-RU"/>
        </w:rPr>
        <w:t xml:space="preserve"> [14].</w:t>
      </w:r>
    </w:p>
    <w:p w:rsidR="00914957" w:rsidRPr="00F24F01" w:rsidRDefault="00914957" w:rsidP="00914957">
      <w:pPr>
        <w:ind w:firstLine="709"/>
        <w:jc w:val="both"/>
        <w:rPr>
          <w:rFonts w:ascii="Times New Roman" w:hAnsi="Times New Roman" w:cs="Times New Roman"/>
          <w:sz w:val="28"/>
          <w:szCs w:val="28"/>
          <w:lang w:val="ru-RU"/>
        </w:rPr>
      </w:pPr>
      <w:r w:rsidRPr="00F24F01">
        <w:rPr>
          <w:rFonts w:ascii="Times New Roman" w:hAnsi="Times New Roman" w:cs="Times New Roman"/>
          <w:sz w:val="28"/>
          <w:szCs w:val="28"/>
          <w:lang w:val="ru-RU"/>
        </w:rPr>
        <w:t>Реализация мер денежно–кредитной, бюджетной и экономической политики позволит увеличить коэффициент монетизации экономики по рублевой денежной массе до 14,4 процента, по широкой денежной массе — до 26,7 процента.</w:t>
      </w:r>
    </w:p>
    <w:p w:rsidR="00914957" w:rsidRPr="00F24F01" w:rsidRDefault="00914957" w:rsidP="00914957">
      <w:pPr>
        <w:ind w:firstLine="709"/>
        <w:jc w:val="both"/>
        <w:rPr>
          <w:rFonts w:ascii="Times New Roman" w:hAnsi="Times New Roman" w:cs="Times New Roman"/>
          <w:sz w:val="28"/>
          <w:szCs w:val="28"/>
          <w:lang w:val="ru-RU"/>
        </w:rPr>
      </w:pPr>
      <w:r w:rsidRPr="00F24F01">
        <w:rPr>
          <w:rFonts w:ascii="Times New Roman" w:hAnsi="Times New Roman" w:cs="Times New Roman"/>
          <w:sz w:val="28"/>
          <w:szCs w:val="28"/>
          <w:lang w:val="ru-RU"/>
        </w:rPr>
        <w:t>Улучшение сбалансированности внешнего сектора и состояния платежного баланса станет основой для дальнейшего наращивания международных резервных активов Республики Беларусь. Прогнозируется, что международные резервные активы в определении Специального стандарта распространения данных Международного валютного фонда за 2011 год увеличатся не менее чем на 1,2 млрд. долларов США.</w:t>
      </w:r>
    </w:p>
    <w:p w:rsidR="00914957" w:rsidRPr="0043322A" w:rsidRDefault="00914957" w:rsidP="00914957">
      <w:pPr>
        <w:ind w:firstLine="709"/>
        <w:jc w:val="both"/>
        <w:rPr>
          <w:rFonts w:ascii="Times New Roman" w:hAnsi="Times New Roman" w:cs="Times New Roman"/>
          <w:sz w:val="28"/>
          <w:szCs w:val="28"/>
          <w:lang w:val="ru-RU"/>
        </w:rPr>
      </w:pPr>
      <w:r w:rsidRPr="0022691A">
        <w:rPr>
          <w:rFonts w:ascii="Times New Roman" w:hAnsi="Times New Roman" w:cs="Times New Roman"/>
          <w:sz w:val="28"/>
          <w:szCs w:val="28"/>
          <w:lang w:val="ru-RU"/>
        </w:rPr>
        <w:t>Прирост требований банков к экономике п</w:t>
      </w:r>
      <w:r>
        <w:rPr>
          <w:rFonts w:ascii="Times New Roman" w:hAnsi="Times New Roman" w:cs="Times New Roman"/>
          <w:sz w:val="28"/>
          <w:szCs w:val="28"/>
          <w:lang w:val="ru-RU"/>
        </w:rPr>
        <w:t>рогнозируется на уровне 32 – 35 процентов и должен достичь 57 процентов</w:t>
      </w:r>
      <w:r w:rsidRPr="0022691A">
        <w:rPr>
          <w:rFonts w:ascii="Times New Roman" w:hAnsi="Times New Roman" w:cs="Times New Roman"/>
          <w:sz w:val="28"/>
          <w:szCs w:val="28"/>
          <w:lang w:val="ru-RU"/>
        </w:rPr>
        <w:t xml:space="preserve"> к ВВП. Прирост активов банков запланирован на уровне 2</w:t>
      </w:r>
      <w:r>
        <w:rPr>
          <w:rFonts w:ascii="Times New Roman" w:hAnsi="Times New Roman" w:cs="Times New Roman"/>
          <w:sz w:val="28"/>
          <w:szCs w:val="28"/>
          <w:lang w:val="ru-RU"/>
        </w:rPr>
        <w:t xml:space="preserve">7-30 процентов , что составит 68 процентов к ВВП.  </w:t>
      </w:r>
      <w:r w:rsidRPr="0022691A">
        <w:rPr>
          <w:rFonts w:ascii="Times New Roman" w:hAnsi="Times New Roman" w:cs="Times New Roman"/>
          <w:sz w:val="28"/>
          <w:szCs w:val="28"/>
          <w:lang w:val="ru-RU"/>
        </w:rPr>
        <w:t>Прирост нормативного</w:t>
      </w:r>
      <w:r>
        <w:rPr>
          <w:rFonts w:ascii="Times New Roman" w:hAnsi="Times New Roman" w:cs="Times New Roman"/>
          <w:sz w:val="28"/>
          <w:szCs w:val="28"/>
          <w:lang w:val="ru-RU"/>
        </w:rPr>
        <w:t xml:space="preserve"> капитала банков составит 15-21процентов.</w:t>
      </w:r>
      <w:r w:rsidR="0043322A">
        <w:rPr>
          <w:rFonts w:ascii="Times New Roman" w:hAnsi="Times New Roman" w:cs="Times New Roman"/>
          <w:sz w:val="28"/>
          <w:szCs w:val="28"/>
          <w:lang w:val="ru-RU"/>
        </w:rPr>
        <w:t xml:space="preserve"> таблица </w:t>
      </w:r>
      <w:r w:rsidR="0043322A" w:rsidRPr="0043322A">
        <w:rPr>
          <w:rFonts w:ascii="Times New Roman" w:hAnsi="Times New Roman" w:cs="Times New Roman"/>
          <w:sz w:val="28"/>
          <w:szCs w:val="28"/>
          <w:lang w:val="ru-RU"/>
        </w:rPr>
        <w:t>6.</w:t>
      </w:r>
    </w:p>
    <w:p w:rsidR="0043322A" w:rsidRPr="0043322A" w:rsidRDefault="0043322A" w:rsidP="0043322A">
      <w:pPr>
        <w:ind w:firstLine="709"/>
        <w:jc w:val="both"/>
        <w:rPr>
          <w:rFonts w:ascii="Times New Roman" w:hAnsi="Times New Roman" w:cs="Times New Roman"/>
          <w:sz w:val="28"/>
          <w:szCs w:val="28"/>
          <w:lang w:val="ru-RU"/>
        </w:rPr>
      </w:pPr>
      <w:r w:rsidRPr="00131C29">
        <w:rPr>
          <w:rFonts w:ascii="Times New Roman" w:hAnsi="Times New Roman" w:cs="Times New Roman"/>
          <w:sz w:val="28"/>
          <w:szCs w:val="28"/>
          <w:lang w:val="ru-RU"/>
        </w:rPr>
        <w:lastRenderedPageBreak/>
        <w:t>Стратегической  целью  ден</w:t>
      </w:r>
      <w:r>
        <w:rPr>
          <w:rFonts w:ascii="Times New Roman" w:hAnsi="Times New Roman" w:cs="Times New Roman"/>
          <w:sz w:val="28"/>
          <w:szCs w:val="28"/>
          <w:lang w:val="ru-RU"/>
        </w:rPr>
        <w:t>ежно-кредитной политики  в  2011</w:t>
      </w:r>
      <w:r w:rsidRPr="00131C29">
        <w:rPr>
          <w:rFonts w:ascii="Times New Roman" w:hAnsi="Times New Roman" w:cs="Times New Roman"/>
          <w:sz w:val="28"/>
          <w:szCs w:val="28"/>
          <w:lang w:val="ru-RU"/>
        </w:rPr>
        <w:t>-2015</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годах  остается  обеспечение эффективного функционирования  денежно-кредитной    системы,    ее   содействие   достижению    устойчивого</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экономического роста, повышению реальных денежных доходов населения,</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росту инвестиций и сбережений.</w:t>
      </w:r>
    </w:p>
    <w:p w:rsidR="0043322A" w:rsidRPr="0043322A" w:rsidRDefault="0043322A" w:rsidP="0043322A">
      <w:pPr>
        <w:ind w:firstLine="709"/>
        <w:jc w:val="both"/>
        <w:rPr>
          <w:rFonts w:ascii="Times New Roman" w:hAnsi="Times New Roman" w:cs="Times New Roman"/>
          <w:sz w:val="28"/>
          <w:szCs w:val="28"/>
          <w:lang w:val="ru-RU"/>
        </w:rPr>
      </w:pPr>
    </w:p>
    <w:p w:rsidR="001D71BA" w:rsidRPr="00536534" w:rsidRDefault="0043322A" w:rsidP="00914957">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Таблица </w:t>
      </w:r>
      <w:r w:rsidRPr="0043322A">
        <w:rPr>
          <w:rFonts w:ascii="Times New Roman" w:hAnsi="Times New Roman" w:cs="Times New Roman"/>
          <w:sz w:val="28"/>
          <w:szCs w:val="28"/>
          <w:lang w:val="ru-RU"/>
        </w:rPr>
        <w:t>6</w:t>
      </w:r>
      <w:r w:rsidR="001D71BA">
        <w:rPr>
          <w:rFonts w:ascii="Times New Roman" w:hAnsi="Times New Roman" w:cs="Times New Roman"/>
          <w:sz w:val="28"/>
          <w:szCs w:val="28"/>
          <w:lang w:val="ru-RU"/>
        </w:rPr>
        <w:t xml:space="preserve"> – Основные показатели деятельности Национального банка и банков на 2011 год</w:t>
      </w:r>
      <w:r w:rsidR="00536534" w:rsidRPr="00536534">
        <w:rPr>
          <w:rFonts w:ascii="Times New Roman" w:hAnsi="Times New Roman" w:cs="Times New Roman"/>
          <w:sz w:val="28"/>
          <w:szCs w:val="28"/>
          <w:lang w:val="ru-RU"/>
        </w:rPr>
        <w:t xml:space="preserve"> [14].</w:t>
      </w:r>
    </w:p>
    <w:p w:rsidR="001D71BA" w:rsidRPr="0043322A" w:rsidRDefault="001D71BA" w:rsidP="00914957">
      <w:pPr>
        <w:ind w:firstLine="709"/>
        <w:jc w:val="both"/>
        <w:rPr>
          <w:rFonts w:ascii="Times New Roman" w:hAnsi="Times New Roman" w:cs="Times New Roman"/>
          <w:sz w:val="28"/>
          <w:szCs w:val="28"/>
          <w:lang w:val="ru-RU"/>
        </w:rPr>
      </w:pPr>
    </w:p>
    <w:tbl>
      <w:tblPr>
        <w:tblW w:w="7460" w:type="dxa"/>
        <w:tblInd w:w="1101" w:type="dxa"/>
        <w:tblLook w:val="04A0"/>
      </w:tblPr>
      <w:tblGrid>
        <w:gridCol w:w="5740"/>
        <w:gridCol w:w="1720"/>
      </w:tblGrid>
      <w:tr w:rsidR="001D71BA" w:rsidRPr="001D71BA" w:rsidTr="00FE48F1">
        <w:trPr>
          <w:trHeight w:val="915"/>
        </w:trPr>
        <w:tc>
          <w:tcPr>
            <w:tcW w:w="5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1BA" w:rsidRPr="001D71BA" w:rsidRDefault="001D71BA" w:rsidP="00FE48F1">
            <w:pPr>
              <w:jc w:val="cente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Наименование показателей</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1D71BA" w:rsidRPr="001D71BA" w:rsidRDefault="001D71BA" w:rsidP="00FE48F1">
            <w:pPr>
              <w:jc w:val="cente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Прогноз на 1 января 2012 года</w:t>
            </w:r>
          </w:p>
        </w:tc>
      </w:tr>
      <w:tr w:rsidR="001D71BA" w:rsidRPr="001D71BA" w:rsidTr="00FE48F1">
        <w:trPr>
          <w:trHeight w:val="660"/>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1D71BA" w:rsidRPr="001D71BA" w:rsidRDefault="001D71BA" w:rsidP="00FE48F1">
            <w:pP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Изменение стоимости корзины иностранных валют,в процентах</w:t>
            </w:r>
          </w:p>
        </w:tc>
        <w:tc>
          <w:tcPr>
            <w:tcW w:w="1720" w:type="dxa"/>
            <w:tcBorders>
              <w:top w:val="nil"/>
              <w:left w:val="nil"/>
              <w:bottom w:val="single" w:sz="4" w:space="0" w:color="auto"/>
              <w:right w:val="single" w:sz="4" w:space="0" w:color="auto"/>
            </w:tcBorders>
            <w:shd w:val="clear" w:color="auto" w:fill="auto"/>
            <w:vAlign w:val="center"/>
            <w:hideMark/>
          </w:tcPr>
          <w:p w:rsidR="001D71BA" w:rsidRPr="001D71BA" w:rsidRDefault="001D71BA" w:rsidP="00FE48F1">
            <w:pPr>
              <w:jc w:val="cente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плюс 8 - минус 8</w:t>
            </w:r>
          </w:p>
        </w:tc>
      </w:tr>
      <w:tr w:rsidR="001D71BA" w:rsidRPr="001D71BA" w:rsidTr="00FE48F1">
        <w:trPr>
          <w:trHeight w:val="315"/>
        </w:trPr>
        <w:tc>
          <w:tcPr>
            <w:tcW w:w="5740" w:type="dxa"/>
            <w:tcBorders>
              <w:top w:val="nil"/>
              <w:left w:val="single" w:sz="4" w:space="0" w:color="auto"/>
              <w:bottom w:val="nil"/>
              <w:right w:val="single" w:sz="4" w:space="0" w:color="auto"/>
            </w:tcBorders>
            <w:shd w:val="clear" w:color="auto" w:fill="auto"/>
            <w:noWrap/>
            <w:vAlign w:val="bottom"/>
            <w:hideMark/>
          </w:tcPr>
          <w:p w:rsidR="001D71BA" w:rsidRPr="001D71BA" w:rsidRDefault="001D71BA" w:rsidP="00FE48F1">
            <w:pP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Ставка рефинансирования в процентах</w:t>
            </w:r>
          </w:p>
        </w:tc>
        <w:tc>
          <w:tcPr>
            <w:tcW w:w="1720" w:type="dxa"/>
            <w:tcBorders>
              <w:top w:val="nil"/>
              <w:left w:val="nil"/>
              <w:bottom w:val="nil"/>
              <w:right w:val="single" w:sz="4" w:space="0" w:color="auto"/>
            </w:tcBorders>
            <w:shd w:val="clear" w:color="auto" w:fill="auto"/>
            <w:noWrap/>
            <w:vAlign w:val="bottom"/>
            <w:hideMark/>
          </w:tcPr>
          <w:p w:rsidR="001D71BA" w:rsidRPr="001D71BA" w:rsidRDefault="001D71BA" w:rsidP="00FE48F1">
            <w:pPr>
              <w:jc w:val="cente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8-10</w:t>
            </w:r>
          </w:p>
        </w:tc>
      </w:tr>
      <w:tr w:rsidR="001D71BA" w:rsidRPr="001D71BA" w:rsidTr="00FE48F1">
        <w:trPr>
          <w:trHeight w:val="315"/>
        </w:trPr>
        <w:tc>
          <w:tcPr>
            <w:tcW w:w="5740" w:type="dxa"/>
            <w:tcBorders>
              <w:top w:val="single" w:sz="4" w:space="0" w:color="auto"/>
              <w:left w:val="single" w:sz="4" w:space="0" w:color="auto"/>
              <w:bottom w:val="nil"/>
              <w:right w:val="single" w:sz="4" w:space="0" w:color="auto"/>
            </w:tcBorders>
            <w:shd w:val="clear" w:color="auto" w:fill="auto"/>
            <w:noWrap/>
            <w:vAlign w:val="bottom"/>
            <w:hideMark/>
          </w:tcPr>
          <w:p w:rsidR="001D71BA" w:rsidRPr="001D71BA" w:rsidRDefault="001D71BA" w:rsidP="00FE48F1">
            <w:pP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 xml:space="preserve">Прирост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1D71BA" w:rsidRPr="001D71BA" w:rsidRDefault="001D71BA" w:rsidP="00FE48F1">
            <w:pPr>
              <w:jc w:val="cente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 </w:t>
            </w:r>
          </w:p>
        </w:tc>
      </w:tr>
      <w:tr w:rsidR="001D71BA" w:rsidRPr="001D71BA" w:rsidTr="00FE48F1">
        <w:trPr>
          <w:trHeight w:val="1260"/>
        </w:trPr>
        <w:tc>
          <w:tcPr>
            <w:tcW w:w="5740" w:type="dxa"/>
            <w:tcBorders>
              <w:top w:val="nil"/>
              <w:left w:val="single" w:sz="4" w:space="0" w:color="auto"/>
              <w:bottom w:val="nil"/>
              <w:right w:val="single" w:sz="4" w:space="0" w:color="auto"/>
            </w:tcBorders>
            <w:shd w:val="clear" w:color="auto" w:fill="auto"/>
            <w:vAlign w:val="center"/>
            <w:hideMark/>
          </w:tcPr>
          <w:p w:rsidR="001D71BA" w:rsidRPr="001D71BA" w:rsidRDefault="001D71BA" w:rsidP="00FE48F1">
            <w:pP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международных резервных активов Республики Беларусь в определении специального стандарта распространения данных Международного валютного фонда, в млрд.долларов США</w:t>
            </w:r>
          </w:p>
        </w:tc>
        <w:tc>
          <w:tcPr>
            <w:tcW w:w="1720" w:type="dxa"/>
            <w:tcBorders>
              <w:top w:val="nil"/>
              <w:left w:val="nil"/>
              <w:bottom w:val="single" w:sz="4" w:space="0" w:color="auto"/>
              <w:right w:val="single" w:sz="4" w:space="0" w:color="auto"/>
            </w:tcBorders>
            <w:shd w:val="clear" w:color="auto" w:fill="auto"/>
            <w:noWrap/>
            <w:vAlign w:val="center"/>
            <w:hideMark/>
          </w:tcPr>
          <w:p w:rsidR="001D71BA" w:rsidRPr="001D71BA" w:rsidRDefault="001D71BA" w:rsidP="00FE48F1">
            <w:pPr>
              <w:jc w:val="cente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не менее 1,2</w:t>
            </w:r>
          </w:p>
        </w:tc>
      </w:tr>
      <w:tr w:rsidR="001D71BA" w:rsidRPr="001D71BA" w:rsidTr="00FE48F1">
        <w:trPr>
          <w:trHeight w:val="315"/>
        </w:trPr>
        <w:tc>
          <w:tcPr>
            <w:tcW w:w="5740" w:type="dxa"/>
            <w:tcBorders>
              <w:top w:val="nil"/>
              <w:left w:val="single" w:sz="4" w:space="0" w:color="auto"/>
              <w:bottom w:val="nil"/>
              <w:right w:val="single" w:sz="4" w:space="0" w:color="auto"/>
            </w:tcBorders>
            <w:shd w:val="clear" w:color="auto" w:fill="auto"/>
            <w:noWrap/>
            <w:vAlign w:val="bottom"/>
            <w:hideMark/>
          </w:tcPr>
          <w:p w:rsidR="001D71BA" w:rsidRPr="001D71BA" w:rsidRDefault="001D71BA" w:rsidP="00FE48F1">
            <w:pP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рублевой денежной базы, в процентах</w:t>
            </w:r>
          </w:p>
        </w:tc>
        <w:tc>
          <w:tcPr>
            <w:tcW w:w="1720" w:type="dxa"/>
            <w:tcBorders>
              <w:top w:val="nil"/>
              <w:left w:val="nil"/>
              <w:bottom w:val="single" w:sz="4" w:space="0" w:color="auto"/>
              <w:right w:val="single" w:sz="4" w:space="0" w:color="auto"/>
            </w:tcBorders>
            <w:shd w:val="clear" w:color="auto" w:fill="auto"/>
            <w:noWrap/>
            <w:vAlign w:val="bottom"/>
            <w:hideMark/>
          </w:tcPr>
          <w:p w:rsidR="001D71BA" w:rsidRPr="001D71BA" w:rsidRDefault="001D71BA" w:rsidP="00FE48F1">
            <w:pPr>
              <w:jc w:val="cente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24-26</w:t>
            </w:r>
          </w:p>
        </w:tc>
      </w:tr>
      <w:tr w:rsidR="001D71BA" w:rsidRPr="001D71BA" w:rsidTr="00FE48F1">
        <w:trPr>
          <w:trHeight w:val="315"/>
        </w:trPr>
        <w:tc>
          <w:tcPr>
            <w:tcW w:w="5740" w:type="dxa"/>
            <w:tcBorders>
              <w:top w:val="nil"/>
              <w:left w:val="single" w:sz="4" w:space="0" w:color="auto"/>
              <w:bottom w:val="nil"/>
              <w:right w:val="single" w:sz="4" w:space="0" w:color="auto"/>
            </w:tcBorders>
            <w:shd w:val="clear" w:color="auto" w:fill="auto"/>
            <w:noWrap/>
            <w:vAlign w:val="bottom"/>
            <w:hideMark/>
          </w:tcPr>
          <w:p w:rsidR="001D71BA" w:rsidRPr="001D71BA" w:rsidRDefault="001D71BA" w:rsidP="00FE48F1">
            <w:pP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нормативного капитала банков, в процента</w:t>
            </w:r>
          </w:p>
        </w:tc>
        <w:tc>
          <w:tcPr>
            <w:tcW w:w="1720" w:type="dxa"/>
            <w:tcBorders>
              <w:top w:val="nil"/>
              <w:left w:val="nil"/>
              <w:bottom w:val="single" w:sz="4" w:space="0" w:color="auto"/>
              <w:right w:val="single" w:sz="4" w:space="0" w:color="auto"/>
            </w:tcBorders>
            <w:shd w:val="clear" w:color="auto" w:fill="auto"/>
            <w:noWrap/>
            <w:vAlign w:val="bottom"/>
            <w:hideMark/>
          </w:tcPr>
          <w:p w:rsidR="001D71BA" w:rsidRPr="001D71BA" w:rsidRDefault="001D71BA" w:rsidP="00FE48F1">
            <w:pPr>
              <w:jc w:val="cente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15-21</w:t>
            </w:r>
          </w:p>
        </w:tc>
      </w:tr>
      <w:tr w:rsidR="001D71BA" w:rsidRPr="001D71BA" w:rsidTr="00FE48F1">
        <w:trPr>
          <w:trHeight w:val="315"/>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1D71BA" w:rsidRPr="001D71BA" w:rsidRDefault="001D71BA" w:rsidP="00FE48F1">
            <w:pP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требований банков к экономике, в процентах</w:t>
            </w:r>
          </w:p>
        </w:tc>
        <w:tc>
          <w:tcPr>
            <w:tcW w:w="1720" w:type="dxa"/>
            <w:tcBorders>
              <w:top w:val="nil"/>
              <w:left w:val="nil"/>
              <w:bottom w:val="single" w:sz="4" w:space="0" w:color="auto"/>
              <w:right w:val="single" w:sz="4" w:space="0" w:color="auto"/>
            </w:tcBorders>
            <w:shd w:val="clear" w:color="auto" w:fill="auto"/>
            <w:noWrap/>
            <w:vAlign w:val="bottom"/>
            <w:hideMark/>
          </w:tcPr>
          <w:p w:rsidR="001D71BA" w:rsidRPr="001D71BA" w:rsidRDefault="001D71BA" w:rsidP="00FE48F1">
            <w:pPr>
              <w:jc w:val="cente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24-25</w:t>
            </w:r>
          </w:p>
        </w:tc>
      </w:tr>
      <w:tr w:rsidR="001D71BA" w:rsidRPr="001D71BA" w:rsidTr="00FE48F1">
        <w:trPr>
          <w:trHeight w:val="660"/>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1D71BA" w:rsidRPr="001D71BA" w:rsidRDefault="001D71BA" w:rsidP="00FE48F1">
            <w:pP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Доля проблемных активов банков в активах,подверженных кредитному риску, в процентах</w:t>
            </w:r>
          </w:p>
        </w:tc>
        <w:tc>
          <w:tcPr>
            <w:tcW w:w="1720" w:type="dxa"/>
            <w:tcBorders>
              <w:top w:val="nil"/>
              <w:left w:val="nil"/>
              <w:bottom w:val="single" w:sz="4" w:space="0" w:color="auto"/>
              <w:right w:val="single" w:sz="4" w:space="0" w:color="auto"/>
            </w:tcBorders>
            <w:shd w:val="clear" w:color="auto" w:fill="auto"/>
            <w:vAlign w:val="center"/>
            <w:hideMark/>
          </w:tcPr>
          <w:p w:rsidR="001D71BA" w:rsidRPr="001D71BA" w:rsidRDefault="001D71BA" w:rsidP="00FE48F1">
            <w:pPr>
              <w:jc w:val="cente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не более 8</w:t>
            </w:r>
          </w:p>
        </w:tc>
      </w:tr>
      <w:tr w:rsidR="001D71BA" w:rsidRPr="001D71BA" w:rsidTr="00FE48F1">
        <w:trPr>
          <w:trHeight w:val="945"/>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1D71BA" w:rsidRPr="001D71BA" w:rsidRDefault="001D71BA" w:rsidP="00FE48F1">
            <w:pP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 xml:space="preserve">Коэффициент доступности автоматизированной системы межбанковских расчётов для банков, в процентах от её дневного фонда рабочего времени </w:t>
            </w:r>
          </w:p>
        </w:tc>
        <w:tc>
          <w:tcPr>
            <w:tcW w:w="1720" w:type="dxa"/>
            <w:tcBorders>
              <w:top w:val="nil"/>
              <w:left w:val="nil"/>
              <w:bottom w:val="single" w:sz="4" w:space="0" w:color="auto"/>
              <w:right w:val="single" w:sz="4" w:space="0" w:color="auto"/>
            </w:tcBorders>
            <w:shd w:val="clear" w:color="auto" w:fill="auto"/>
            <w:vAlign w:val="center"/>
            <w:hideMark/>
          </w:tcPr>
          <w:p w:rsidR="001D71BA" w:rsidRPr="001D71BA" w:rsidRDefault="001D71BA" w:rsidP="00FE48F1">
            <w:pPr>
              <w:jc w:val="center"/>
              <w:rPr>
                <w:rFonts w:ascii="Times New Roman" w:eastAsia="Times New Roman" w:hAnsi="Times New Roman" w:cs="Times New Roman"/>
                <w:color w:val="000000"/>
                <w:lang w:val="ru-RU" w:eastAsia="ru-RU"/>
              </w:rPr>
            </w:pPr>
            <w:r w:rsidRPr="001D71BA">
              <w:rPr>
                <w:rFonts w:ascii="Times New Roman" w:eastAsia="Times New Roman" w:hAnsi="Times New Roman" w:cs="Times New Roman"/>
                <w:color w:val="000000"/>
                <w:lang w:val="ru-RU" w:eastAsia="ru-RU"/>
              </w:rPr>
              <w:t>не ниже 99,5</w:t>
            </w:r>
          </w:p>
        </w:tc>
      </w:tr>
    </w:tbl>
    <w:p w:rsidR="001D71BA" w:rsidRDefault="001D71BA" w:rsidP="00914957">
      <w:pPr>
        <w:ind w:firstLine="709"/>
        <w:jc w:val="both"/>
        <w:rPr>
          <w:rFonts w:ascii="Times New Roman" w:hAnsi="Times New Roman" w:cs="Times New Roman"/>
          <w:sz w:val="28"/>
          <w:szCs w:val="28"/>
          <w:lang w:val="ru-RU"/>
        </w:rPr>
      </w:pPr>
    </w:p>
    <w:p w:rsidR="00914957" w:rsidRPr="00131C29" w:rsidRDefault="00914957" w:rsidP="00914957">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 xml:space="preserve">  В  рамках общей государственной экономической политики конечной</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целью  денежно-кредитной  политики  будет  являться  обеспечение   с</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помощью  монетарных  инструментов совместно с  мерами  экономической</w:t>
      </w:r>
      <w:r w:rsidR="002A2384">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политики  снижения и поддержания стабильно низких  темпов  инфляции.</w:t>
      </w:r>
    </w:p>
    <w:p w:rsidR="00914957" w:rsidRPr="00216272" w:rsidRDefault="00914957" w:rsidP="002A2384">
      <w:pPr>
        <w:ind w:firstLine="709"/>
        <w:jc w:val="both"/>
        <w:rPr>
          <w:rFonts w:ascii="Times New Roman" w:hAnsi="Times New Roman" w:cs="Times New Roman"/>
          <w:sz w:val="28"/>
          <w:szCs w:val="28"/>
          <w:lang w:val="ru-RU"/>
        </w:rPr>
      </w:pPr>
      <w:r w:rsidRPr="00216272">
        <w:rPr>
          <w:rFonts w:ascii="Times New Roman" w:hAnsi="Times New Roman" w:cs="Times New Roman"/>
          <w:sz w:val="28"/>
          <w:szCs w:val="28"/>
          <w:lang w:val="ru-RU"/>
        </w:rPr>
        <w:t>При    этом   уровень   инфляции,   измеряемый   приростом   индекса</w:t>
      </w:r>
      <w:r w:rsidR="002A2384">
        <w:rPr>
          <w:rFonts w:ascii="Times New Roman" w:hAnsi="Times New Roman" w:cs="Times New Roman"/>
          <w:sz w:val="28"/>
          <w:szCs w:val="28"/>
          <w:lang w:val="ru-RU"/>
        </w:rPr>
        <w:t xml:space="preserve"> </w:t>
      </w:r>
      <w:r w:rsidRPr="00216272">
        <w:rPr>
          <w:rFonts w:ascii="Times New Roman" w:hAnsi="Times New Roman" w:cs="Times New Roman"/>
          <w:sz w:val="28"/>
          <w:szCs w:val="28"/>
          <w:lang w:val="ru-RU"/>
        </w:rPr>
        <w:t>потребительских  цен,  в  2010  году должен  составить  не  более  5</w:t>
      </w:r>
      <w:r>
        <w:rPr>
          <w:rFonts w:ascii="Times New Roman" w:hAnsi="Times New Roman" w:cs="Times New Roman"/>
          <w:sz w:val="28"/>
          <w:szCs w:val="28"/>
          <w:lang w:val="ru-RU"/>
        </w:rPr>
        <w:t xml:space="preserve"> </w:t>
      </w:r>
      <w:r w:rsidRPr="00216272">
        <w:rPr>
          <w:rFonts w:ascii="Times New Roman" w:hAnsi="Times New Roman" w:cs="Times New Roman"/>
          <w:sz w:val="28"/>
          <w:szCs w:val="28"/>
          <w:lang w:val="ru-RU"/>
        </w:rPr>
        <w:t>процентов, в 2015 году - не более 3 процентов.</w:t>
      </w:r>
    </w:p>
    <w:p w:rsidR="00914957" w:rsidRPr="00216272" w:rsidRDefault="00914957" w:rsidP="00914957">
      <w:pPr>
        <w:jc w:val="both"/>
        <w:rPr>
          <w:rFonts w:ascii="Times New Roman" w:hAnsi="Times New Roman" w:cs="Times New Roman"/>
          <w:sz w:val="28"/>
          <w:szCs w:val="28"/>
          <w:lang w:val="ru-RU"/>
        </w:rPr>
      </w:pPr>
      <w:r w:rsidRPr="00216272">
        <w:rPr>
          <w:rFonts w:ascii="Times New Roman" w:hAnsi="Times New Roman" w:cs="Times New Roman"/>
          <w:sz w:val="28"/>
          <w:szCs w:val="28"/>
          <w:lang w:val="ru-RU"/>
        </w:rPr>
        <w:t xml:space="preserve">         Национальным   банком   совместно   с   Правительством    будут</w:t>
      </w:r>
      <w:r>
        <w:rPr>
          <w:rFonts w:ascii="Times New Roman" w:hAnsi="Times New Roman" w:cs="Times New Roman"/>
          <w:sz w:val="28"/>
          <w:szCs w:val="28"/>
          <w:lang w:val="ru-RU"/>
        </w:rPr>
        <w:t xml:space="preserve"> </w:t>
      </w:r>
      <w:r w:rsidRPr="00216272">
        <w:rPr>
          <w:rFonts w:ascii="Times New Roman" w:hAnsi="Times New Roman" w:cs="Times New Roman"/>
          <w:sz w:val="28"/>
          <w:szCs w:val="28"/>
          <w:lang w:val="ru-RU"/>
        </w:rPr>
        <w:t>создаваться   условия   по   повышению   эффективности   воздействия</w:t>
      </w:r>
      <w:r>
        <w:rPr>
          <w:rFonts w:ascii="Times New Roman" w:hAnsi="Times New Roman" w:cs="Times New Roman"/>
          <w:sz w:val="28"/>
          <w:szCs w:val="28"/>
          <w:lang w:val="ru-RU"/>
        </w:rPr>
        <w:t xml:space="preserve"> </w:t>
      </w:r>
      <w:r w:rsidRPr="00216272">
        <w:rPr>
          <w:rFonts w:ascii="Times New Roman" w:hAnsi="Times New Roman" w:cs="Times New Roman"/>
          <w:sz w:val="28"/>
          <w:szCs w:val="28"/>
          <w:lang w:val="ru-RU"/>
        </w:rPr>
        <w:t>монетарными инструментами на инфляционные процессы.</w:t>
      </w:r>
    </w:p>
    <w:p w:rsidR="00914957" w:rsidRPr="00131C29" w:rsidRDefault="00914957" w:rsidP="00914957">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Темпы  наращивания денежного пре</w:t>
      </w:r>
      <w:r>
        <w:rPr>
          <w:rFonts w:ascii="Times New Roman" w:hAnsi="Times New Roman" w:cs="Times New Roman"/>
          <w:sz w:val="28"/>
          <w:szCs w:val="28"/>
          <w:lang w:val="ru-RU"/>
        </w:rPr>
        <w:t xml:space="preserve">дложения в национальной  валюте  </w:t>
      </w:r>
      <w:r w:rsidRPr="00131C29">
        <w:rPr>
          <w:rFonts w:ascii="Times New Roman" w:hAnsi="Times New Roman" w:cs="Times New Roman"/>
          <w:sz w:val="28"/>
          <w:szCs w:val="28"/>
          <w:lang w:val="ru-RU"/>
        </w:rPr>
        <w:t>будут  выдерживаться в соответствии с</w:t>
      </w:r>
      <w:r>
        <w:rPr>
          <w:rFonts w:ascii="Times New Roman" w:hAnsi="Times New Roman" w:cs="Times New Roman"/>
          <w:sz w:val="28"/>
          <w:szCs w:val="28"/>
          <w:lang w:val="ru-RU"/>
        </w:rPr>
        <w:t xml:space="preserve">о спросом экономики на  деньги. </w:t>
      </w:r>
      <w:r w:rsidRPr="00131C29">
        <w:rPr>
          <w:rFonts w:ascii="Times New Roman" w:hAnsi="Times New Roman" w:cs="Times New Roman"/>
          <w:sz w:val="28"/>
          <w:szCs w:val="28"/>
          <w:lang w:val="ru-RU"/>
        </w:rPr>
        <w:t>Основными  каналами  наращивания дене</w:t>
      </w:r>
      <w:r>
        <w:rPr>
          <w:rFonts w:ascii="Times New Roman" w:hAnsi="Times New Roman" w:cs="Times New Roman"/>
          <w:sz w:val="28"/>
          <w:szCs w:val="28"/>
          <w:lang w:val="ru-RU"/>
        </w:rPr>
        <w:t xml:space="preserve">жного  предложения  со  стороны </w:t>
      </w:r>
      <w:r w:rsidRPr="00131C29">
        <w:rPr>
          <w:rFonts w:ascii="Times New Roman" w:hAnsi="Times New Roman" w:cs="Times New Roman"/>
          <w:sz w:val="28"/>
          <w:szCs w:val="28"/>
          <w:lang w:val="ru-RU"/>
        </w:rPr>
        <w:t>Национального  банка  будут  покупка  иностранно</w:t>
      </w:r>
      <w:r>
        <w:rPr>
          <w:rFonts w:ascii="Times New Roman" w:hAnsi="Times New Roman" w:cs="Times New Roman"/>
          <w:sz w:val="28"/>
          <w:szCs w:val="28"/>
          <w:lang w:val="ru-RU"/>
        </w:rPr>
        <w:t xml:space="preserve">й  валюты,  операции </w:t>
      </w:r>
      <w:r w:rsidRPr="00131C29">
        <w:rPr>
          <w:rFonts w:ascii="Times New Roman" w:hAnsi="Times New Roman" w:cs="Times New Roman"/>
          <w:sz w:val="28"/>
          <w:szCs w:val="28"/>
          <w:lang w:val="ru-RU"/>
        </w:rPr>
        <w:t>рефинансирования банков на рыночных принципах.</w:t>
      </w:r>
    </w:p>
    <w:p w:rsidR="00914957" w:rsidRPr="00131C29" w:rsidRDefault="00914957" w:rsidP="002A2384">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r w:rsidRPr="00131C29">
        <w:rPr>
          <w:rFonts w:ascii="Times New Roman" w:hAnsi="Times New Roman" w:cs="Times New Roman"/>
          <w:sz w:val="28"/>
          <w:szCs w:val="28"/>
          <w:lang w:val="ru-RU"/>
        </w:rPr>
        <w:t>Роль  обменного  курса  в качестве ориентира  денежно-кредитной</w:t>
      </w:r>
      <w:r w:rsidR="002A2384">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политики  в  области регулирования конкурентоспособности белорусских</w:t>
      </w:r>
      <w:r w:rsidR="002A2384">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производителей будет постепенно уменьшаться в связи с перемещением в</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ней   акцента   на   некурсовые  факторы   (повышение   качественных</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характеристик   продукции,   снижение   себестоимости,   эффективная</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маркетинговая   политика  и  т.  д.).  Долгосрочная   стратегия   на</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укрепление  реального курса белорусского рубля будет  способствовать</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повышению    покупательной    способности    национальной    валюты,</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стимулировать процесс трансформации валютных сбережений населения  и</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хозяйствующих  субъектов (включая наличную валюту, которая  хранится</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вне  банковской  системы)  в  рублевые  вклады  и  их  вовлечение  в</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хозяйственный оборот.</w:t>
      </w:r>
    </w:p>
    <w:p w:rsidR="00914957" w:rsidRPr="00131C29" w:rsidRDefault="00914957" w:rsidP="002A2384">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 </w:t>
      </w:r>
      <w:r w:rsidRPr="00131C29">
        <w:rPr>
          <w:rFonts w:ascii="Times New Roman" w:hAnsi="Times New Roman" w:cs="Times New Roman"/>
          <w:sz w:val="28"/>
          <w:szCs w:val="28"/>
          <w:lang w:val="ru-RU"/>
        </w:rPr>
        <w:t>2011-2015 годах будут созданы необходимые макроэкономические</w:t>
      </w:r>
      <w:r w:rsidR="002A2384">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и   монетарные   условия  для  обеспечения  полной  конвертируемости</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белорусского рубля.</w:t>
      </w:r>
    </w:p>
    <w:p w:rsidR="00914957" w:rsidRPr="00131C29" w:rsidRDefault="00914957" w:rsidP="00914957">
      <w:pPr>
        <w:jc w:val="both"/>
        <w:rPr>
          <w:rFonts w:ascii="Times New Roman" w:hAnsi="Times New Roman" w:cs="Times New Roman"/>
          <w:sz w:val="28"/>
          <w:szCs w:val="28"/>
          <w:lang w:val="ru-RU"/>
        </w:rPr>
      </w:pPr>
      <w:r w:rsidRPr="00131C2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Стратегическими   направлениями  развития  банковской   системы</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Республики   Беларусь  будут  являться  повышение   устойчивости   и</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эффективности   функционирования   банков,   рост    потенциала    и</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совершенствование состава банковских инструментов адекватно растущим</w:t>
      </w:r>
      <w:r w:rsidR="002A2384">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потребностям экономики и населения.</w:t>
      </w:r>
    </w:p>
    <w:p w:rsidR="00914957" w:rsidRPr="00131C29" w:rsidRDefault="00914957" w:rsidP="00914957">
      <w:pPr>
        <w:jc w:val="both"/>
        <w:rPr>
          <w:rFonts w:ascii="Times New Roman" w:hAnsi="Times New Roman" w:cs="Times New Roman"/>
          <w:sz w:val="28"/>
          <w:szCs w:val="28"/>
          <w:lang w:val="ru-RU"/>
        </w:rPr>
      </w:pPr>
      <w:r w:rsidRPr="00131C2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В  укреплении  и развитии банковской системы значительную  роль</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будет  играть  обеспечение  эффективного,  надежного  и  безопасного</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функционирования национальной платежной системы.</w:t>
      </w:r>
    </w:p>
    <w:p w:rsidR="00914957" w:rsidRDefault="00914957" w:rsidP="002A2384">
      <w:pPr>
        <w:ind w:firstLine="709"/>
        <w:jc w:val="both"/>
        <w:rPr>
          <w:rFonts w:ascii="Times New Roman" w:hAnsi="Times New Roman" w:cs="Times New Roman"/>
          <w:sz w:val="28"/>
          <w:szCs w:val="28"/>
          <w:lang w:val="ru-RU"/>
        </w:rPr>
      </w:pPr>
      <w:r w:rsidRPr="00131C29">
        <w:rPr>
          <w:rFonts w:ascii="Times New Roman" w:hAnsi="Times New Roman" w:cs="Times New Roman"/>
          <w:sz w:val="28"/>
          <w:szCs w:val="28"/>
          <w:lang w:val="ru-RU"/>
        </w:rPr>
        <w:t xml:space="preserve">  Продолжится  процесс взаимовыгодного сближения денежных  систем</w:t>
      </w:r>
      <w:r w:rsidR="002A2384">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и банковских секторов Респуб</w:t>
      </w:r>
      <w:r w:rsidR="004C7A9D">
        <w:rPr>
          <w:rFonts w:ascii="Times New Roman" w:hAnsi="Times New Roman" w:cs="Times New Roman"/>
          <w:sz w:val="28"/>
          <w:szCs w:val="28"/>
          <w:lang w:val="ru-RU"/>
        </w:rPr>
        <w:t>лики Беларусь и других стран Союз Народных Государств (СНГ)</w:t>
      </w:r>
      <w:r w:rsidRPr="00131C29">
        <w:rPr>
          <w:rFonts w:ascii="Times New Roman" w:hAnsi="Times New Roman" w:cs="Times New Roman"/>
          <w:sz w:val="28"/>
          <w:szCs w:val="28"/>
          <w:lang w:val="ru-RU"/>
        </w:rPr>
        <w:t>,</w:t>
      </w:r>
      <w:r w:rsidR="004C7A9D">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 xml:space="preserve"> прежде</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всего  Российской Федерации, в рамках Союзного государства и  других</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интеграционных   образований,  а  также  расширения   и   углубления</w:t>
      </w:r>
      <w:r>
        <w:rPr>
          <w:rFonts w:ascii="Times New Roman" w:hAnsi="Times New Roman" w:cs="Times New Roman"/>
          <w:sz w:val="28"/>
          <w:szCs w:val="28"/>
          <w:lang w:val="ru-RU"/>
        </w:rPr>
        <w:t xml:space="preserve"> </w:t>
      </w:r>
      <w:r w:rsidRPr="00131C29">
        <w:rPr>
          <w:rFonts w:ascii="Times New Roman" w:hAnsi="Times New Roman" w:cs="Times New Roman"/>
          <w:sz w:val="28"/>
          <w:szCs w:val="28"/>
          <w:lang w:val="ru-RU"/>
        </w:rPr>
        <w:t>взаимодействия с международными финансовыми организациями.</w:t>
      </w:r>
    </w:p>
    <w:p w:rsidR="00914957" w:rsidRPr="004C6B0F" w:rsidRDefault="00914957" w:rsidP="00914957">
      <w:pPr>
        <w:jc w:val="both"/>
        <w:rPr>
          <w:rFonts w:ascii="Times New Roman" w:hAnsi="Times New Roman" w:cs="Times New Roman"/>
          <w:sz w:val="28"/>
          <w:szCs w:val="28"/>
          <w:lang w:val="ru-RU"/>
        </w:rPr>
      </w:pPr>
    </w:p>
    <w:p w:rsidR="00914957" w:rsidRPr="00455AB8" w:rsidRDefault="00914957" w:rsidP="00914957">
      <w:pPr>
        <w:rPr>
          <w:rFonts w:ascii="Times New Roman" w:hAnsi="Times New Roman" w:cs="Times New Roman"/>
          <w:sz w:val="28"/>
          <w:szCs w:val="28"/>
          <w:lang w:val="ru-RU"/>
        </w:rPr>
      </w:pPr>
    </w:p>
    <w:p w:rsidR="009E3CA1" w:rsidRDefault="009E3CA1" w:rsidP="00914957">
      <w:pPr>
        <w:pStyle w:val="a3"/>
        <w:autoSpaceDE w:val="0"/>
        <w:autoSpaceDN w:val="0"/>
        <w:adjustRightInd w:val="0"/>
        <w:ind w:left="992" w:firstLine="709"/>
        <w:jc w:val="both"/>
        <w:rPr>
          <w:rFonts w:ascii="Times New Roman" w:hAnsi="Times New Roman" w:cs="Times New Roman"/>
          <w:b/>
          <w:sz w:val="28"/>
          <w:szCs w:val="28"/>
          <w:lang w:val="ru-RU"/>
        </w:rPr>
      </w:pPr>
    </w:p>
    <w:p w:rsidR="009E3CA1" w:rsidRDefault="009E3CA1" w:rsidP="00914957">
      <w:pPr>
        <w:pStyle w:val="a3"/>
        <w:autoSpaceDE w:val="0"/>
        <w:autoSpaceDN w:val="0"/>
        <w:adjustRightInd w:val="0"/>
        <w:ind w:left="992" w:firstLine="709"/>
        <w:jc w:val="both"/>
        <w:rPr>
          <w:rFonts w:ascii="Times New Roman" w:hAnsi="Times New Roman" w:cs="Times New Roman"/>
          <w:b/>
          <w:sz w:val="28"/>
          <w:szCs w:val="28"/>
          <w:lang w:val="ru-RU"/>
        </w:rPr>
      </w:pPr>
    </w:p>
    <w:p w:rsidR="009E3CA1" w:rsidRDefault="009E3CA1" w:rsidP="00914957">
      <w:pPr>
        <w:pStyle w:val="a3"/>
        <w:autoSpaceDE w:val="0"/>
        <w:autoSpaceDN w:val="0"/>
        <w:adjustRightInd w:val="0"/>
        <w:ind w:left="992" w:firstLine="709"/>
        <w:jc w:val="both"/>
        <w:rPr>
          <w:rFonts w:ascii="Times New Roman" w:hAnsi="Times New Roman" w:cs="Times New Roman"/>
          <w:b/>
          <w:sz w:val="28"/>
          <w:szCs w:val="28"/>
          <w:lang w:val="ru-RU"/>
        </w:rPr>
      </w:pPr>
    </w:p>
    <w:p w:rsidR="009E3CA1" w:rsidRDefault="009E3CA1" w:rsidP="00914957">
      <w:pPr>
        <w:pStyle w:val="a3"/>
        <w:autoSpaceDE w:val="0"/>
        <w:autoSpaceDN w:val="0"/>
        <w:adjustRightInd w:val="0"/>
        <w:ind w:left="992" w:firstLine="709"/>
        <w:jc w:val="both"/>
        <w:rPr>
          <w:rFonts w:ascii="Times New Roman" w:hAnsi="Times New Roman" w:cs="Times New Roman"/>
          <w:b/>
          <w:sz w:val="28"/>
          <w:szCs w:val="28"/>
          <w:lang w:val="ru-RU"/>
        </w:rPr>
      </w:pPr>
    </w:p>
    <w:p w:rsidR="0043322A" w:rsidRPr="004C7A9D" w:rsidRDefault="0043322A" w:rsidP="00914957">
      <w:pPr>
        <w:pStyle w:val="a3"/>
        <w:autoSpaceDE w:val="0"/>
        <w:autoSpaceDN w:val="0"/>
        <w:adjustRightInd w:val="0"/>
        <w:ind w:left="992" w:firstLine="709"/>
        <w:jc w:val="both"/>
        <w:rPr>
          <w:rFonts w:ascii="Times New Roman" w:hAnsi="Times New Roman" w:cs="Times New Roman"/>
          <w:b/>
          <w:sz w:val="28"/>
          <w:szCs w:val="28"/>
          <w:lang w:val="ru-RU"/>
        </w:rPr>
      </w:pPr>
    </w:p>
    <w:p w:rsidR="0043322A" w:rsidRPr="004C7A9D" w:rsidRDefault="0043322A" w:rsidP="00914957">
      <w:pPr>
        <w:pStyle w:val="a3"/>
        <w:autoSpaceDE w:val="0"/>
        <w:autoSpaceDN w:val="0"/>
        <w:adjustRightInd w:val="0"/>
        <w:ind w:left="992" w:firstLine="709"/>
        <w:jc w:val="both"/>
        <w:rPr>
          <w:rFonts w:ascii="Times New Roman" w:hAnsi="Times New Roman" w:cs="Times New Roman"/>
          <w:b/>
          <w:sz w:val="28"/>
          <w:szCs w:val="28"/>
          <w:lang w:val="ru-RU"/>
        </w:rPr>
      </w:pPr>
    </w:p>
    <w:p w:rsidR="0043322A" w:rsidRPr="004C7A9D" w:rsidRDefault="0043322A" w:rsidP="00914957">
      <w:pPr>
        <w:pStyle w:val="a3"/>
        <w:autoSpaceDE w:val="0"/>
        <w:autoSpaceDN w:val="0"/>
        <w:adjustRightInd w:val="0"/>
        <w:ind w:left="992" w:firstLine="709"/>
        <w:jc w:val="both"/>
        <w:rPr>
          <w:rFonts w:ascii="Times New Roman" w:hAnsi="Times New Roman" w:cs="Times New Roman"/>
          <w:b/>
          <w:sz w:val="28"/>
          <w:szCs w:val="28"/>
          <w:lang w:val="ru-RU"/>
        </w:rPr>
      </w:pPr>
    </w:p>
    <w:p w:rsidR="0043322A" w:rsidRPr="004C7A9D" w:rsidRDefault="0043322A" w:rsidP="00914957">
      <w:pPr>
        <w:pStyle w:val="a3"/>
        <w:autoSpaceDE w:val="0"/>
        <w:autoSpaceDN w:val="0"/>
        <w:adjustRightInd w:val="0"/>
        <w:ind w:left="992" w:firstLine="709"/>
        <w:jc w:val="both"/>
        <w:rPr>
          <w:rFonts w:ascii="Times New Roman" w:hAnsi="Times New Roman" w:cs="Times New Roman"/>
          <w:b/>
          <w:sz w:val="28"/>
          <w:szCs w:val="28"/>
          <w:lang w:val="ru-RU"/>
        </w:rPr>
      </w:pPr>
    </w:p>
    <w:p w:rsidR="0043322A" w:rsidRPr="004C7A9D" w:rsidRDefault="0043322A" w:rsidP="00914957">
      <w:pPr>
        <w:pStyle w:val="a3"/>
        <w:autoSpaceDE w:val="0"/>
        <w:autoSpaceDN w:val="0"/>
        <w:adjustRightInd w:val="0"/>
        <w:ind w:left="992" w:firstLine="709"/>
        <w:jc w:val="both"/>
        <w:rPr>
          <w:rFonts w:ascii="Times New Roman" w:hAnsi="Times New Roman" w:cs="Times New Roman"/>
          <w:b/>
          <w:sz w:val="28"/>
          <w:szCs w:val="28"/>
          <w:lang w:val="ru-RU"/>
        </w:rPr>
      </w:pPr>
    </w:p>
    <w:p w:rsidR="0043322A" w:rsidRPr="004C7A9D" w:rsidRDefault="0043322A" w:rsidP="00914957">
      <w:pPr>
        <w:pStyle w:val="a3"/>
        <w:autoSpaceDE w:val="0"/>
        <w:autoSpaceDN w:val="0"/>
        <w:adjustRightInd w:val="0"/>
        <w:ind w:left="992" w:firstLine="709"/>
        <w:jc w:val="both"/>
        <w:rPr>
          <w:rFonts w:ascii="Times New Roman" w:hAnsi="Times New Roman" w:cs="Times New Roman"/>
          <w:b/>
          <w:sz w:val="28"/>
          <w:szCs w:val="28"/>
          <w:lang w:val="ru-RU"/>
        </w:rPr>
      </w:pPr>
    </w:p>
    <w:p w:rsidR="0043322A" w:rsidRPr="004C7A9D" w:rsidRDefault="0043322A" w:rsidP="00914957">
      <w:pPr>
        <w:pStyle w:val="a3"/>
        <w:autoSpaceDE w:val="0"/>
        <w:autoSpaceDN w:val="0"/>
        <w:adjustRightInd w:val="0"/>
        <w:ind w:left="992" w:firstLine="709"/>
        <w:jc w:val="both"/>
        <w:rPr>
          <w:rFonts w:ascii="Times New Roman" w:hAnsi="Times New Roman" w:cs="Times New Roman"/>
          <w:b/>
          <w:sz w:val="28"/>
          <w:szCs w:val="28"/>
          <w:lang w:val="ru-RU"/>
        </w:rPr>
      </w:pPr>
    </w:p>
    <w:p w:rsidR="0043322A" w:rsidRPr="004C7A9D" w:rsidRDefault="0043322A" w:rsidP="00914957">
      <w:pPr>
        <w:pStyle w:val="a3"/>
        <w:autoSpaceDE w:val="0"/>
        <w:autoSpaceDN w:val="0"/>
        <w:adjustRightInd w:val="0"/>
        <w:ind w:left="992" w:firstLine="709"/>
        <w:jc w:val="both"/>
        <w:rPr>
          <w:rFonts w:ascii="Times New Roman" w:hAnsi="Times New Roman" w:cs="Times New Roman"/>
          <w:b/>
          <w:sz w:val="28"/>
          <w:szCs w:val="28"/>
          <w:lang w:val="ru-RU"/>
        </w:rPr>
      </w:pPr>
    </w:p>
    <w:p w:rsidR="0043322A" w:rsidRDefault="0043322A" w:rsidP="00914957">
      <w:pPr>
        <w:pStyle w:val="a3"/>
        <w:autoSpaceDE w:val="0"/>
        <w:autoSpaceDN w:val="0"/>
        <w:adjustRightInd w:val="0"/>
        <w:ind w:left="992" w:firstLine="709"/>
        <w:jc w:val="both"/>
        <w:rPr>
          <w:rFonts w:ascii="Times New Roman" w:hAnsi="Times New Roman" w:cs="Times New Roman"/>
          <w:b/>
          <w:sz w:val="28"/>
          <w:szCs w:val="28"/>
          <w:lang w:val="ru-RU"/>
        </w:rPr>
      </w:pPr>
    </w:p>
    <w:p w:rsidR="00DE0326" w:rsidRPr="004C7A9D" w:rsidRDefault="00DE0326" w:rsidP="00914957">
      <w:pPr>
        <w:pStyle w:val="a3"/>
        <w:autoSpaceDE w:val="0"/>
        <w:autoSpaceDN w:val="0"/>
        <w:adjustRightInd w:val="0"/>
        <w:ind w:left="992" w:firstLine="709"/>
        <w:jc w:val="both"/>
        <w:rPr>
          <w:rFonts w:ascii="Times New Roman" w:hAnsi="Times New Roman" w:cs="Times New Roman"/>
          <w:b/>
          <w:sz w:val="28"/>
          <w:szCs w:val="28"/>
          <w:lang w:val="ru-RU"/>
        </w:rPr>
      </w:pPr>
    </w:p>
    <w:p w:rsidR="00914957" w:rsidRPr="00E211B6" w:rsidRDefault="00914957" w:rsidP="0043322A">
      <w:pPr>
        <w:pStyle w:val="a3"/>
        <w:autoSpaceDE w:val="0"/>
        <w:autoSpaceDN w:val="0"/>
        <w:adjustRightInd w:val="0"/>
        <w:ind w:left="0" w:firstLine="709"/>
        <w:jc w:val="both"/>
        <w:rPr>
          <w:rFonts w:ascii="Times New Roman" w:hAnsi="Times New Roman" w:cs="Times New Roman"/>
          <w:b/>
          <w:sz w:val="28"/>
          <w:szCs w:val="28"/>
          <w:lang w:val="ru-RU"/>
        </w:rPr>
      </w:pPr>
      <w:r>
        <w:rPr>
          <w:rFonts w:ascii="Times New Roman" w:hAnsi="Times New Roman" w:cs="Times New Roman"/>
          <w:b/>
          <w:sz w:val="28"/>
          <w:szCs w:val="28"/>
          <w:lang w:val="ru-RU"/>
        </w:rPr>
        <w:lastRenderedPageBreak/>
        <w:t>3</w:t>
      </w:r>
      <w:r w:rsidRPr="00262963">
        <w:rPr>
          <w:rFonts w:ascii="Times New Roman" w:hAnsi="Times New Roman" w:cs="Times New Roman"/>
          <w:b/>
          <w:sz w:val="28"/>
          <w:szCs w:val="28"/>
          <w:lang w:val="ru-RU"/>
        </w:rPr>
        <w:t>.2</w:t>
      </w:r>
      <w:r w:rsidRPr="00E211B6">
        <w:rPr>
          <w:rFonts w:ascii="Times New Roman" w:hAnsi="Times New Roman" w:cs="Times New Roman"/>
          <w:b/>
          <w:sz w:val="28"/>
          <w:szCs w:val="28"/>
          <w:lang w:val="ru-RU"/>
        </w:rPr>
        <w:t xml:space="preserve"> Использование зарубежного опыта выработки денежно-кредитной политики</w:t>
      </w:r>
    </w:p>
    <w:p w:rsidR="00914957" w:rsidRDefault="00914957" w:rsidP="00914957">
      <w:pPr>
        <w:pStyle w:val="a3"/>
        <w:autoSpaceDE w:val="0"/>
        <w:autoSpaceDN w:val="0"/>
        <w:adjustRightInd w:val="0"/>
        <w:ind w:left="709"/>
        <w:jc w:val="both"/>
        <w:rPr>
          <w:rFonts w:ascii="Times New Roman" w:hAnsi="Times New Roman" w:cs="Times New Roman"/>
          <w:b/>
          <w:sz w:val="28"/>
          <w:szCs w:val="28"/>
          <w:lang w:val="ru-RU"/>
        </w:rPr>
      </w:pPr>
    </w:p>
    <w:p w:rsidR="00914957" w:rsidRDefault="00914957" w:rsidP="00914957">
      <w:pPr>
        <w:pStyle w:val="a3"/>
        <w:autoSpaceDE w:val="0"/>
        <w:autoSpaceDN w:val="0"/>
        <w:adjustRightInd w:val="0"/>
        <w:ind w:left="0" w:firstLine="709"/>
        <w:jc w:val="both"/>
        <w:rPr>
          <w:rFonts w:ascii="Times New Roman" w:hAnsi="Times New Roman" w:cs="Times New Roman"/>
          <w:b/>
          <w:sz w:val="28"/>
          <w:szCs w:val="28"/>
          <w:lang w:val="ru-RU"/>
        </w:rPr>
      </w:pPr>
    </w:p>
    <w:p w:rsidR="00914957" w:rsidRPr="00E97E5A" w:rsidRDefault="00914957" w:rsidP="00914957">
      <w:pPr>
        <w:pStyle w:val="a3"/>
        <w:autoSpaceDE w:val="0"/>
        <w:autoSpaceDN w:val="0"/>
        <w:adjustRightInd w:val="0"/>
        <w:ind w:left="0" w:firstLine="709"/>
        <w:jc w:val="both"/>
        <w:rPr>
          <w:rFonts w:ascii="Times New Roman" w:hAnsi="Times New Roman" w:cs="Times New Roman"/>
          <w:b/>
          <w:sz w:val="28"/>
          <w:szCs w:val="28"/>
          <w:lang w:val="ru-RU"/>
        </w:rPr>
      </w:pPr>
      <w:r w:rsidRPr="00E97E5A">
        <w:rPr>
          <w:rFonts w:ascii="Times New Roman" w:hAnsi="Times New Roman" w:cs="Times New Roman"/>
          <w:snapToGrid w:val="0"/>
          <w:sz w:val="28"/>
          <w:szCs w:val="28"/>
          <w:lang w:val="ru-RU"/>
        </w:rPr>
        <w:t>Мировой экономикой накоплен огромный опыт  функционирования  денежно-кредитных  и финансовых институтов,  позволяющий оценить их роль в общем денежном регулировании экономики, поддержания ликвидности рынка, эффективном осуществлении платежей, переливе сбережений в инвестиции.  В условиях  перехода  нашей страны  к  рыночной  экономике определенный интерес составляет ознакомление с зарубежным опытом решения ряда проблем финансово-экономической стабилизации, в частности, на примере одной из наиболее развитых стран мира - Японии и Мексики, которая  является одной из самых развитых стран Латинской Америки.</w:t>
      </w:r>
    </w:p>
    <w:p w:rsidR="00914957" w:rsidRPr="00316088" w:rsidRDefault="00914957" w:rsidP="00914957">
      <w:pPr>
        <w:pStyle w:val="aa"/>
        <w:spacing w:after="0"/>
        <w:ind w:firstLine="709"/>
        <w:jc w:val="both"/>
        <w:rPr>
          <w:rFonts w:ascii="Times New Roman" w:hAnsi="Times New Roman" w:cs="Times New Roman"/>
          <w:sz w:val="28"/>
          <w:szCs w:val="28"/>
          <w:lang w:val="ru-RU"/>
        </w:rPr>
      </w:pPr>
      <w:r w:rsidRPr="00316088">
        <w:rPr>
          <w:rFonts w:ascii="Times New Roman" w:hAnsi="Times New Roman" w:cs="Times New Roman"/>
          <w:sz w:val="28"/>
          <w:szCs w:val="28"/>
          <w:lang w:val="ru-RU"/>
        </w:rPr>
        <w:t>Обращаясь к опыту японских экономистов в области кредитно-  денежного регулирования,  необходимо отметить следующие моменты,  которые могли бы быть полезны для реш</w:t>
      </w:r>
      <w:r>
        <w:rPr>
          <w:rFonts w:ascii="Times New Roman" w:hAnsi="Times New Roman" w:cs="Times New Roman"/>
          <w:sz w:val="28"/>
          <w:szCs w:val="28"/>
          <w:lang w:val="ru-RU"/>
        </w:rPr>
        <w:t>ения наших проблемы</w:t>
      </w:r>
      <w:r w:rsidRPr="00316088">
        <w:rPr>
          <w:rFonts w:ascii="Times New Roman" w:hAnsi="Times New Roman" w:cs="Times New Roman"/>
          <w:sz w:val="28"/>
          <w:szCs w:val="28"/>
          <w:lang w:val="ru-RU"/>
        </w:rPr>
        <w:t xml:space="preserve"> в области кредитно-денежного регулирования.</w:t>
      </w:r>
    </w:p>
    <w:p w:rsidR="00914957" w:rsidRPr="00CA7904" w:rsidRDefault="00914957" w:rsidP="00914957">
      <w:pPr>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Производственные корпорации в  Японии  имели  слабые  финансовые возможности в первые послев</w:t>
      </w:r>
      <w:r>
        <w:rPr>
          <w:rFonts w:ascii="Times New Roman" w:hAnsi="Times New Roman" w:cs="Times New Roman"/>
          <w:snapToGrid w:val="0"/>
          <w:sz w:val="28"/>
          <w:szCs w:val="28"/>
          <w:lang w:val="ru-RU"/>
        </w:rPr>
        <w:t>оенные десятилетия, поэтому бан</w:t>
      </w:r>
      <w:r w:rsidRPr="00316088">
        <w:rPr>
          <w:rFonts w:ascii="Times New Roman" w:hAnsi="Times New Roman" w:cs="Times New Roman"/>
          <w:snapToGrid w:val="0"/>
          <w:sz w:val="28"/>
          <w:szCs w:val="28"/>
          <w:lang w:val="ru-RU"/>
        </w:rPr>
        <w:t>ковская система сыграла  огромную роль  в  формировании</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условий для ускоренного роста про</w:t>
      </w:r>
      <w:r w:rsidR="00CA7904">
        <w:rPr>
          <w:rFonts w:ascii="Times New Roman" w:hAnsi="Times New Roman" w:cs="Times New Roman"/>
          <w:snapToGrid w:val="0"/>
          <w:sz w:val="28"/>
          <w:szCs w:val="28"/>
          <w:lang w:val="ru-RU"/>
        </w:rPr>
        <w:t xml:space="preserve">мышленности в 50-е и 60-е годы </w:t>
      </w:r>
      <w:r w:rsidR="00CA7904" w:rsidRPr="00CA7904">
        <w:rPr>
          <w:rFonts w:ascii="Times New Roman" w:hAnsi="Times New Roman" w:cs="Times New Roman"/>
          <w:snapToGrid w:val="0"/>
          <w:sz w:val="28"/>
          <w:szCs w:val="28"/>
          <w:lang w:val="ru-RU"/>
        </w:rPr>
        <w:t xml:space="preserve">[16, </w:t>
      </w:r>
      <w:r w:rsidR="00CA7904">
        <w:rPr>
          <w:rFonts w:ascii="Times New Roman" w:hAnsi="Times New Roman" w:cs="Times New Roman"/>
          <w:snapToGrid w:val="0"/>
          <w:sz w:val="28"/>
          <w:szCs w:val="28"/>
        </w:rPr>
        <w:t>c</w:t>
      </w:r>
      <w:r w:rsidR="00CA7904" w:rsidRPr="00CA7904">
        <w:rPr>
          <w:rFonts w:ascii="Times New Roman" w:hAnsi="Times New Roman" w:cs="Times New Roman"/>
          <w:snapToGrid w:val="0"/>
          <w:sz w:val="28"/>
          <w:szCs w:val="28"/>
          <w:lang w:val="ru-RU"/>
        </w:rPr>
        <w:t>.156].</w:t>
      </w:r>
    </w:p>
    <w:p w:rsidR="00914957" w:rsidRPr="00CA7904"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 xml:space="preserve">  Нужно отметить, что главной особенностью функционирования банковской системы в Японии в течение почти всего послевоенного периода была высокая степень правительственного контроля. Опираясь на такой инструмент, как кредиты  Центрального банка частному финансовому сектору на льготных условия, государственная бюрократия фактически регулировала как  процентные ставки,  так  и направления кредитования, что позволяло сравни</w:t>
      </w:r>
      <w:r>
        <w:rPr>
          <w:rFonts w:ascii="Times New Roman" w:hAnsi="Times New Roman" w:cs="Times New Roman"/>
          <w:snapToGrid w:val="0"/>
          <w:sz w:val="28"/>
          <w:szCs w:val="28"/>
          <w:lang w:val="ru-RU"/>
        </w:rPr>
        <w:t>тельно успешно реализовывать госу</w:t>
      </w:r>
      <w:r w:rsidRPr="00316088">
        <w:rPr>
          <w:rFonts w:ascii="Times New Roman" w:hAnsi="Times New Roman" w:cs="Times New Roman"/>
          <w:snapToGrid w:val="0"/>
          <w:sz w:val="28"/>
          <w:szCs w:val="28"/>
          <w:lang w:val="ru-RU"/>
        </w:rPr>
        <w:t xml:space="preserve">дарственные  приоритеты. Вместе с тем, в основе механизма такого регулирования лежали чрезвычайно </w:t>
      </w:r>
      <w:r>
        <w:rPr>
          <w:rFonts w:ascii="Times New Roman" w:hAnsi="Times New Roman" w:cs="Times New Roman"/>
          <w:snapToGrid w:val="0"/>
          <w:sz w:val="28"/>
          <w:szCs w:val="28"/>
          <w:lang w:val="ru-RU"/>
        </w:rPr>
        <w:t>высокий спрос на деньги со  сто</w:t>
      </w:r>
      <w:r w:rsidRPr="00316088">
        <w:rPr>
          <w:rFonts w:ascii="Times New Roman" w:hAnsi="Times New Roman" w:cs="Times New Roman"/>
          <w:snapToGrid w:val="0"/>
          <w:sz w:val="28"/>
          <w:szCs w:val="28"/>
          <w:lang w:val="ru-RU"/>
        </w:rPr>
        <w:t>роны  нефинансового сектора и пос</w:t>
      </w:r>
      <w:r>
        <w:rPr>
          <w:rFonts w:ascii="Times New Roman" w:hAnsi="Times New Roman" w:cs="Times New Roman"/>
          <w:snapToGrid w:val="0"/>
          <w:sz w:val="28"/>
          <w:szCs w:val="28"/>
          <w:lang w:val="ru-RU"/>
        </w:rPr>
        <w:t>тоянное превышение размеров кре</w:t>
      </w:r>
      <w:r w:rsidRPr="00316088">
        <w:rPr>
          <w:rFonts w:ascii="Times New Roman" w:hAnsi="Times New Roman" w:cs="Times New Roman"/>
          <w:snapToGrid w:val="0"/>
          <w:sz w:val="28"/>
          <w:szCs w:val="28"/>
          <w:lang w:val="ru-RU"/>
        </w:rPr>
        <w:t>дитов над объемом средств на банковских депозитах. В последующем постепенное возрастание  роли  самофинансирования и соответственно меньшая зависимость промышленных корпораций от банковского  кредитования в итоге подорвали возможности административного руководства со стороны Центрального банка и стали одной из причин либерал</w:t>
      </w:r>
      <w:r w:rsidR="00CA7904">
        <w:rPr>
          <w:rFonts w:ascii="Times New Roman" w:hAnsi="Times New Roman" w:cs="Times New Roman"/>
          <w:snapToGrid w:val="0"/>
          <w:sz w:val="28"/>
          <w:szCs w:val="28"/>
          <w:lang w:val="ru-RU"/>
        </w:rPr>
        <w:t>изации кредитно-денежного рынка [</w:t>
      </w:r>
      <w:r w:rsidR="00CA7904" w:rsidRPr="00CA7904">
        <w:rPr>
          <w:rFonts w:ascii="Times New Roman" w:hAnsi="Times New Roman" w:cs="Times New Roman"/>
          <w:snapToGrid w:val="0"/>
          <w:sz w:val="28"/>
          <w:szCs w:val="28"/>
          <w:lang w:val="ru-RU"/>
        </w:rPr>
        <w:t xml:space="preserve">18, </w:t>
      </w:r>
      <w:r w:rsidR="00CA7904">
        <w:rPr>
          <w:rFonts w:ascii="Times New Roman" w:hAnsi="Times New Roman" w:cs="Times New Roman"/>
          <w:snapToGrid w:val="0"/>
          <w:sz w:val="28"/>
          <w:szCs w:val="28"/>
        </w:rPr>
        <w:t>c</w:t>
      </w:r>
      <w:r w:rsidR="00CA7904" w:rsidRPr="00CA7904">
        <w:rPr>
          <w:rFonts w:ascii="Times New Roman" w:hAnsi="Times New Roman" w:cs="Times New Roman"/>
          <w:snapToGrid w:val="0"/>
          <w:sz w:val="28"/>
          <w:szCs w:val="28"/>
          <w:lang w:val="ru-RU"/>
        </w:rPr>
        <w:t>. 22</w:t>
      </w:r>
      <w:r w:rsidR="00CA7904">
        <w:rPr>
          <w:rFonts w:ascii="Times New Roman" w:hAnsi="Times New Roman" w:cs="Times New Roman"/>
          <w:snapToGrid w:val="0"/>
          <w:sz w:val="28"/>
          <w:szCs w:val="28"/>
          <w:lang w:val="ru-RU"/>
        </w:rPr>
        <w:t>]</w:t>
      </w:r>
      <w:r w:rsidR="00CA7904" w:rsidRPr="00CA7904">
        <w:rPr>
          <w:rFonts w:ascii="Times New Roman" w:hAnsi="Times New Roman" w:cs="Times New Roman"/>
          <w:snapToGrid w:val="0"/>
          <w:sz w:val="28"/>
          <w:szCs w:val="28"/>
          <w:lang w:val="ru-RU"/>
        </w:rPr>
        <w:t>.</w:t>
      </w:r>
    </w:p>
    <w:p w:rsidR="00914957"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 xml:space="preserve">В последние десять лет основной особенностью современного японского рынка ссудных капиталов была искусственная структура и жесткое регулирование процентных ставок. При этом либерализация процентных ставок в последнее десятилетие была определена не столько соображениями эффективности,  сколько необходимостью размещения на рынке громадного количество облигаций госзаймов и  нажимом  извне,  а  </w:t>
      </w:r>
      <w:r w:rsidRPr="00316088">
        <w:rPr>
          <w:rFonts w:ascii="Times New Roman" w:hAnsi="Times New Roman" w:cs="Times New Roman"/>
          <w:snapToGrid w:val="0"/>
          <w:sz w:val="28"/>
          <w:szCs w:val="28"/>
          <w:lang w:val="ru-RU"/>
        </w:rPr>
        <w:lastRenderedPageBreak/>
        <w:t>ставки  долгосрочного  кредита не являются вполне рыночными по нынешней день".</w:t>
      </w:r>
    </w:p>
    <w:p w:rsidR="00914957"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Что касается  инструментариев  кредитно-денежной политики Центрального банка, то такие классические средства, как манипулирование учетной ставкой и нормами резервов, а также операциями на открытом рынке ценных  бумаг  в  Японии  в  течение нескольких  послевоенных десятилетий имели весьма малое значение, уступая в этом качестве прямому количественному рационированию  кредита  в  условиях искусственно заниженного уровня процента.</w:t>
      </w:r>
    </w:p>
    <w:p w:rsidR="00914957" w:rsidRPr="00CA7904" w:rsidRDefault="00914957" w:rsidP="00914957">
      <w:pPr>
        <w:ind w:firstLine="709"/>
        <w:jc w:val="both"/>
        <w:rPr>
          <w:rFonts w:ascii="Times New Roman" w:hAnsi="Times New Roman" w:cs="Times New Roman"/>
          <w:snapToGrid w:val="0"/>
          <w:sz w:val="28"/>
          <w:szCs w:val="28"/>
          <w:lang w:val="ru-RU"/>
        </w:rPr>
      </w:pPr>
      <w:r>
        <w:rPr>
          <w:rFonts w:ascii="Times New Roman" w:hAnsi="Times New Roman" w:cs="Times New Roman"/>
          <w:snapToGrid w:val="0"/>
          <w:sz w:val="28"/>
          <w:szCs w:val="28"/>
          <w:lang w:val="ru-RU"/>
        </w:rPr>
        <w:t xml:space="preserve"> Затем</w:t>
      </w:r>
      <w:r w:rsidRPr="00316088">
        <w:rPr>
          <w:rFonts w:ascii="Times New Roman" w:hAnsi="Times New Roman" w:cs="Times New Roman"/>
          <w:snapToGrid w:val="0"/>
          <w:sz w:val="28"/>
          <w:szCs w:val="28"/>
          <w:lang w:val="ru-RU"/>
        </w:rPr>
        <w:t xml:space="preserve"> ситуация несколько меняется:</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ослабление напряженности на рынке ссудного капитала, его интернационализация, а также появление  альтернатив в виде растущего фондового рынка в  значительной  мере ликвидировали объективную экономическую основу административного регулирования и заставили Банк Японии пересмотреть свое отношение к традиционному, классическому инструментарию. Увеличилась степень гибкости процентных ставок, и учетная ставка была увеличена  дорыночного  уровня. С 1971 года Банк Японии начал операции на вексельном рынке, а в дальнейшем приступил к активным операциям с облигациями госзаймов, перейдя к системе откр</w:t>
      </w:r>
      <w:r>
        <w:rPr>
          <w:rFonts w:ascii="Times New Roman" w:hAnsi="Times New Roman" w:cs="Times New Roman"/>
          <w:snapToGrid w:val="0"/>
          <w:sz w:val="28"/>
          <w:szCs w:val="28"/>
          <w:lang w:val="ru-RU"/>
        </w:rPr>
        <w:t>ытой подписки на них. Б</w:t>
      </w:r>
      <w:r w:rsidRPr="00316088">
        <w:rPr>
          <w:rFonts w:ascii="Times New Roman" w:hAnsi="Times New Roman" w:cs="Times New Roman"/>
          <w:snapToGrid w:val="0"/>
          <w:sz w:val="28"/>
          <w:szCs w:val="28"/>
          <w:lang w:val="ru-RU"/>
        </w:rPr>
        <w:t>ыл сформирован рынок краткосрочных ценных бумаг  правительства и начаты массовые операции на других рынках краткосрочного капитала.  Все это говорит о качественной  смене  модели регулирования кредит</w:t>
      </w:r>
      <w:r w:rsidRPr="00316088">
        <w:rPr>
          <w:rFonts w:ascii="Times New Roman" w:hAnsi="Times New Roman" w:cs="Times New Roman"/>
          <w:sz w:val="28"/>
          <w:szCs w:val="28"/>
          <w:lang w:val="ru-RU"/>
        </w:rPr>
        <w:t>но финансовой сферы с упором на косвенные методы такого  регулирования, опосредованные ликвидными позициями банков,  выступающие в роли непосредственны</w:t>
      </w:r>
      <w:r w:rsidR="00CA7904">
        <w:rPr>
          <w:rFonts w:ascii="Times New Roman" w:hAnsi="Times New Roman" w:cs="Times New Roman"/>
          <w:sz w:val="28"/>
          <w:szCs w:val="28"/>
          <w:lang w:val="ru-RU"/>
        </w:rPr>
        <w:t>х субъектов кредитной экспансии</w:t>
      </w:r>
      <w:r w:rsidR="00CA7904" w:rsidRPr="00CA7904">
        <w:rPr>
          <w:rFonts w:ascii="Times New Roman" w:hAnsi="Times New Roman" w:cs="Times New Roman"/>
          <w:sz w:val="28"/>
          <w:szCs w:val="28"/>
          <w:lang w:val="ru-RU"/>
        </w:rPr>
        <w:t xml:space="preserve"> [17, </w:t>
      </w:r>
      <w:r w:rsidR="00CA7904">
        <w:rPr>
          <w:rFonts w:ascii="Times New Roman" w:hAnsi="Times New Roman" w:cs="Times New Roman"/>
          <w:sz w:val="28"/>
          <w:szCs w:val="28"/>
        </w:rPr>
        <w:t>c</w:t>
      </w:r>
      <w:r w:rsidR="00CA7904" w:rsidRPr="00CA7904">
        <w:rPr>
          <w:rFonts w:ascii="Times New Roman" w:hAnsi="Times New Roman" w:cs="Times New Roman"/>
          <w:sz w:val="28"/>
          <w:szCs w:val="28"/>
          <w:lang w:val="ru-RU"/>
        </w:rPr>
        <w:t>. 24].</w:t>
      </w:r>
    </w:p>
    <w:p w:rsidR="00914957" w:rsidRPr="00CA7904"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 xml:space="preserve"> Рассмотрим конкретные цели и механизм кредитно-денежной</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 xml:space="preserve">политики. В основе подхода к данной политике лежала </w:t>
      </w:r>
      <w:r>
        <w:rPr>
          <w:rFonts w:ascii="Times New Roman" w:hAnsi="Times New Roman" w:cs="Times New Roman"/>
          <w:snapToGrid w:val="0"/>
          <w:sz w:val="28"/>
          <w:szCs w:val="28"/>
          <w:lang w:val="ru-RU"/>
        </w:rPr>
        <w:t xml:space="preserve">идея  избирательной  поддержки </w:t>
      </w:r>
      <w:r w:rsidRPr="00316088">
        <w:rPr>
          <w:rFonts w:ascii="Times New Roman" w:hAnsi="Times New Roman" w:cs="Times New Roman"/>
          <w:snapToGrid w:val="0"/>
          <w:sz w:val="28"/>
          <w:szCs w:val="28"/>
          <w:lang w:val="ru-RU"/>
        </w:rPr>
        <w:t>-"своего рода  искусственной селекции предприятий".Инициативу в проведении  реформ  в  данной  сфере взяло на себя правительство. И здесь оно активно использовало двойной эффект занижения процентных ставок: с одной стороны, административное установление процентных ставок на чрезвычайно низком уровне (с 1962 по 1977 год) искусственно превышало норму накопления,  перераспределяя средства в пользу банковского сектора, а с другой стороны, регулирование кредитных ставок и создаваемый таким образом дефицит ссудного капитала позволяли Центральному банку и правительству в приказном по сути  порядке  направлять  его  крупнейшим корпорациям в сфере тяжелой индустрии и экспортных отраслей.  Главный тезис проводимой политики - ни Банк Японии, ни правительство не считали для себя возможным оставить решение вопроса о направлении перераспределения средств, а соответственно и имевшихся редких ресурсов стихийному  рыночному  процессу. "Именно  способность высшего государственного  аппарата  избежать чрезмерной зависимости от</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 xml:space="preserve">сиюминутных интересов первоначального накопления  и  использовать  всю  силу  государственного  принуждения  для соблюдения устанавливаемых </w:t>
      </w:r>
      <w:r w:rsidRPr="00316088">
        <w:rPr>
          <w:rFonts w:ascii="Times New Roman" w:hAnsi="Times New Roman" w:cs="Times New Roman"/>
          <w:snapToGrid w:val="0"/>
          <w:sz w:val="28"/>
          <w:szCs w:val="28"/>
          <w:lang w:val="ru-RU"/>
        </w:rPr>
        <w:lastRenderedPageBreak/>
        <w:t xml:space="preserve">"правил игры" и стал, по-видимому, одной из причин  быстрого  и  здорового экономического подъема страны в 50-е - 70-е годы </w:t>
      </w:r>
      <w:r w:rsidR="00CA7904" w:rsidRPr="00CA7904">
        <w:rPr>
          <w:rFonts w:ascii="Times New Roman" w:hAnsi="Times New Roman" w:cs="Times New Roman"/>
          <w:snapToGrid w:val="0"/>
          <w:sz w:val="28"/>
          <w:szCs w:val="28"/>
          <w:lang w:val="ru-RU"/>
        </w:rPr>
        <w:t xml:space="preserve">[19, </w:t>
      </w:r>
      <w:r w:rsidR="00CA7904">
        <w:rPr>
          <w:rFonts w:ascii="Times New Roman" w:hAnsi="Times New Roman" w:cs="Times New Roman"/>
          <w:snapToGrid w:val="0"/>
          <w:sz w:val="28"/>
          <w:szCs w:val="28"/>
        </w:rPr>
        <w:t>c</w:t>
      </w:r>
      <w:r w:rsidR="00CA7904" w:rsidRPr="00CA7904">
        <w:rPr>
          <w:rFonts w:ascii="Times New Roman" w:hAnsi="Times New Roman" w:cs="Times New Roman"/>
          <w:snapToGrid w:val="0"/>
          <w:sz w:val="28"/>
          <w:szCs w:val="28"/>
          <w:lang w:val="ru-RU"/>
        </w:rPr>
        <w:t>. 45].</w:t>
      </w:r>
    </w:p>
    <w:p w:rsidR="00914957"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Сходные черты  можно обнаружить и в механизме контроля за денежной массой со  стороны  Банка  Японии.  Не  полагаясь  на косвенный контроль,  Банк прибегал к непосредственному вмешательству в процессы на рынках  банковского кредитования,  в первую  очередь  краткосрочно "Банк Японии прямо контролировал формирование основной части денежной массы. Попытки воздействия на инвестиционный спрос посредством регуляторов денежной массы имеют ограниченный  эффект в случае, когда они используются для предотвращения выхода из спада. Понижение  уровня  процента  или  либерализация предложения кредитных ресурсов само по себе не могут быть стимулом для производственных инвестиций. В Японии в основе  высокого уровня инвестиционного спроса лежала "уверенность бизнеса в будущем экономики,  определявшая высокую норму отдачи на капитал. Поэтому политика занижения процента на рынке кредитных ресурсов и рационирование кредита имели  своей  главной  целью перераспределение  средств  от  населения  и мелкого бизнеса в пользу крупнейших корпораций, способных осуществлять эффективные инвестиции.</w:t>
      </w:r>
    </w:p>
    <w:p w:rsidR="00914957" w:rsidRPr="007E02EE" w:rsidRDefault="00914957" w:rsidP="00914957">
      <w:pPr>
        <w:ind w:firstLine="709"/>
        <w:jc w:val="both"/>
        <w:rPr>
          <w:rFonts w:ascii="Times New Roman" w:hAnsi="Times New Roman" w:cs="Times New Roman"/>
          <w:snapToGrid w:val="0"/>
          <w:sz w:val="28"/>
          <w:szCs w:val="28"/>
          <w:lang w:val="ru-RU"/>
        </w:rPr>
      </w:pPr>
      <w:r w:rsidRPr="007E02EE">
        <w:rPr>
          <w:rFonts w:ascii="Times New Roman" w:hAnsi="Times New Roman"/>
          <w:sz w:val="28"/>
          <w:szCs w:val="28"/>
          <w:lang w:val="ru-RU"/>
        </w:rPr>
        <w:t xml:space="preserve"> В первой половине 80-х годов мексиканская экономика находилась в кризисном состоянии, усугубленном острейшим кризисом внешней  задолженности,  нарастающей  инфляцией  и  массовым бегством  частных капиталов из страны. </w:t>
      </w:r>
      <w:r w:rsidRPr="00914957">
        <w:rPr>
          <w:rFonts w:ascii="Times New Roman" w:hAnsi="Times New Roman"/>
          <w:sz w:val="28"/>
          <w:szCs w:val="28"/>
          <w:lang w:val="ru-RU"/>
        </w:rPr>
        <w:t>К тому же особенностью развития Мексики традиционно были довольно сильные позиции государства в экономике, жесткая регламентация режима деятельности иностранных банков, суровая централизованность  государственного регулирования деятельности национальных банков. В этих условиях правительство начало проводить экономическую реформу.</w:t>
      </w:r>
    </w:p>
    <w:p w:rsidR="00914957" w:rsidRPr="00CA7904" w:rsidRDefault="00914957" w:rsidP="00914957">
      <w:pPr>
        <w:pStyle w:val="5"/>
        <w:ind w:firstLine="709"/>
        <w:jc w:val="both"/>
        <w:rPr>
          <w:rFonts w:ascii="Times New Roman" w:hAnsi="Times New Roman"/>
          <w:sz w:val="28"/>
          <w:szCs w:val="28"/>
        </w:rPr>
      </w:pPr>
      <w:r>
        <w:rPr>
          <w:rFonts w:ascii="Times New Roman" w:hAnsi="Times New Roman"/>
          <w:sz w:val="28"/>
          <w:szCs w:val="28"/>
        </w:rPr>
        <w:t xml:space="preserve"> </w:t>
      </w:r>
      <w:r w:rsidRPr="00316088">
        <w:rPr>
          <w:rFonts w:ascii="Times New Roman" w:hAnsi="Times New Roman"/>
          <w:sz w:val="28"/>
          <w:szCs w:val="28"/>
        </w:rPr>
        <w:t>В результате антикризисны</w:t>
      </w:r>
      <w:r>
        <w:rPr>
          <w:rFonts w:ascii="Times New Roman" w:hAnsi="Times New Roman"/>
          <w:sz w:val="28"/>
          <w:szCs w:val="28"/>
        </w:rPr>
        <w:t>х мероприятий правительства  на</w:t>
      </w:r>
      <w:r w:rsidRPr="00316088">
        <w:rPr>
          <w:rFonts w:ascii="Times New Roman" w:hAnsi="Times New Roman"/>
          <w:sz w:val="28"/>
          <w:szCs w:val="28"/>
        </w:rPr>
        <w:t>чался  поворот  финансово-экономической политики в сторону модернизации и либерализации экономики,  развития рыночных механизмов, а также большой "</w:t>
      </w:r>
      <w:r>
        <w:rPr>
          <w:rFonts w:ascii="Times New Roman" w:hAnsi="Times New Roman"/>
          <w:sz w:val="28"/>
          <w:szCs w:val="28"/>
        </w:rPr>
        <w:t>открытости" экономики и интегрированности ее в ми</w:t>
      </w:r>
      <w:r w:rsidR="00CA7904">
        <w:rPr>
          <w:rFonts w:ascii="Times New Roman" w:hAnsi="Times New Roman"/>
          <w:sz w:val="28"/>
          <w:szCs w:val="28"/>
        </w:rPr>
        <w:t>ровое хозяйство</w:t>
      </w:r>
      <w:r w:rsidR="00CA7904" w:rsidRPr="00CA7904">
        <w:rPr>
          <w:rFonts w:ascii="Times New Roman" w:hAnsi="Times New Roman"/>
          <w:sz w:val="28"/>
          <w:szCs w:val="28"/>
        </w:rPr>
        <w:t xml:space="preserve"> [20, </w:t>
      </w:r>
      <w:r w:rsidR="00CA7904">
        <w:rPr>
          <w:rFonts w:ascii="Times New Roman" w:hAnsi="Times New Roman"/>
          <w:sz w:val="28"/>
          <w:szCs w:val="28"/>
          <w:lang w:val="en-US"/>
        </w:rPr>
        <w:t>c</w:t>
      </w:r>
      <w:r w:rsidR="00CA7904" w:rsidRPr="00CA7904">
        <w:rPr>
          <w:rFonts w:ascii="Times New Roman" w:hAnsi="Times New Roman"/>
          <w:sz w:val="28"/>
          <w:szCs w:val="28"/>
        </w:rPr>
        <w:t>.36].</w:t>
      </w:r>
    </w:p>
    <w:p w:rsidR="00914957" w:rsidRDefault="00914957" w:rsidP="00914957">
      <w:pPr>
        <w:pStyle w:val="5"/>
        <w:ind w:firstLine="709"/>
        <w:jc w:val="both"/>
        <w:rPr>
          <w:rFonts w:ascii="Times New Roman" w:hAnsi="Times New Roman"/>
          <w:sz w:val="28"/>
          <w:szCs w:val="28"/>
        </w:rPr>
      </w:pPr>
      <w:r w:rsidRPr="00316088">
        <w:rPr>
          <w:rFonts w:ascii="Times New Roman" w:hAnsi="Times New Roman"/>
          <w:sz w:val="28"/>
          <w:szCs w:val="28"/>
        </w:rPr>
        <w:t xml:space="preserve"> Остановимся на основных м</w:t>
      </w:r>
      <w:r>
        <w:rPr>
          <w:rFonts w:ascii="Times New Roman" w:hAnsi="Times New Roman"/>
          <w:sz w:val="28"/>
          <w:szCs w:val="28"/>
        </w:rPr>
        <w:t>оментах стабилизационной полити</w:t>
      </w:r>
      <w:r w:rsidRPr="00316088">
        <w:rPr>
          <w:rFonts w:ascii="Times New Roman" w:hAnsi="Times New Roman"/>
          <w:sz w:val="28"/>
          <w:szCs w:val="28"/>
        </w:rPr>
        <w:t>ки Мексики.  Регулирование  денежного  обращения мексиканское</w:t>
      </w:r>
      <w:r>
        <w:rPr>
          <w:rFonts w:ascii="Times New Roman" w:hAnsi="Times New Roman"/>
          <w:sz w:val="28"/>
          <w:szCs w:val="28"/>
        </w:rPr>
        <w:t xml:space="preserve"> </w:t>
      </w:r>
      <w:r w:rsidRPr="00316088">
        <w:rPr>
          <w:rFonts w:ascii="Times New Roman" w:hAnsi="Times New Roman"/>
          <w:sz w:val="28"/>
          <w:szCs w:val="28"/>
        </w:rPr>
        <w:t>правительство  и центральный банк страны - Банк Мексики - старались использовать как  инструмент  реструктивной  монетарной политики и придерживаться следующих положений:  денежная масса в обращении не должна была превышать более чем в  четыре  раза стоимость официальных инвалютных резервов страны; лимиты финансирования, предоставляемого Банком  Мексики, определялись "потолком" (максимальной суммой, который устанавливался конгрессом еже</w:t>
      </w:r>
      <w:r>
        <w:rPr>
          <w:rFonts w:ascii="Times New Roman" w:hAnsi="Times New Roman"/>
          <w:sz w:val="28"/>
          <w:szCs w:val="28"/>
        </w:rPr>
        <w:t>годно при рассмотрении федераль</w:t>
      </w:r>
      <w:r w:rsidRPr="00316088">
        <w:rPr>
          <w:rFonts w:ascii="Times New Roman" w:hAnsi="Times New Roman"/>
          <w:sz w:val="28"/>
          <w:szCs w:val="28"/>
        </w:rPr>
        <w:t>ного бюджета. Кредитные рестрикции обеспечивались довольно жестким регулированием финансовых операций м</w:t>
      </w:r>
      <w:r>
        <w:rPr>
          <w:rFonts w:ascii="Times New Roman" w:hAnsi="Times New Roman"/>
          <w:sz w:val="28"/>
          <w:szCs w:val="28"/>
        </w:rPr>
        <w:t>ексиканских ком</w:t>
      </w:r>
      <w:r w:rsidRPr="00316088">
        <w:rPr>
          <w:rFonts w:ascii="Times New Roman" w:hAnsi="Times New Roman"/>
          <w:sz w:val="28"/>
          <w:szCs w:val="28"/>
        </w:rPr>
        <w:t xml:space="preserve">мерческих банков, </w:t>
      </w:r>
      <w:r w:rsidRPr="00316088">
        <w:rPr>
          <w:rFonts w:ascii="Times New Roman" w:hAnsi="Times New Roman"/>
          <w:sz w:val="28"/>
          <w:szCs w:val="28"/>
        </w:rPr>
        <w:lastRenderedPageBreak/>
        <w:t>особенно в</w:t>
      </w:r>
      <w:r>
        <w:rPr>
          <w:rFonts w:ascii="Times New Roman" w:hAnsi="Times New Roman"/>
          <w:sz w:val="28"/>
          <w:szCs w:val="28"/>
        </w:rPr>
        <w:t xml:space="preserve"> форме режима "обязательных вло</w:t>
      </w:r>
      <w:r w:rsidRPr="00316088">
        <w:rPr>
          <w:rFonts w:ascii="Times New Roman" w:hAnsi="Times New Roman"/>
          <w:sz w:val="28"/>
          <w:szCs w:val="28"/>
        </w:rPr>
        <w:t>жений", который применялся до недавнего времени.  Помимо обычных резервных  требований,  для мексиканских банков был увеличен размер обязательных специальных депозитов в Банке Мексики, а также размер нормативов  селективного отраслевого  кредита и так называемый коэффициент обязательной ликвидности (покупка федеральных  ценных  бумаг). Вплоть  до  1989 года регулированию подлежали ставки процентов по пассивным операциям коммерческих банков.</w:t>
      </w:r>
    </w:p>
    <w:p w:rsidR="00914957" w:rsidRPr="00CA7904" w:rsidRDefault="00914957" w:rsidP="00914957">
      <w:pPr>
        <w:pStyle w:val="5"/>
        <w:ind w:firstLine="709"/>
        <w:jc w:val="both"/>
        <w:rPr>
          <w:rFonts w:ascii="Times New Roman" w:hAnsi="Times New Roman"/>
          <w:sz w:val="28"/>
          <w:szCs w:val="28"/>
        </w:rPr>
      </w:pPr>
      <w:r w:rsidRPr="00316088">
        <w:rPr>
          <w:rFonts w:ascii="Times New Roman" w:hAnsi="Times New Roman"/>
          <w:sz w:val="28"/>
          <w:szCs w:val="28"/>
        </w:rPr>
        <w:t xml:space="preserve"> Денежно-кредитное регулирование в Мексике традиционно было довольно жестким и сложным. Кредитным учреждениям приписывалось  обязательное кредитование приорит</w:t>
      </w:r>
      <w:r>
        <w:rPr>
          <w:rFonts w:ascii="Times New Roman" w:hAnsi="Times New Roman"/>
          <w:sz w:val="28"/>
          <w:szCs w:val="28"/>
        </w:rPr>
        <w:t>етных (с точки зрения государс</w:t>
      </w:r>
      <w:r w:rsidRPr="00316088">
        <w:rPr>
          <w:rFonts w:ascii="Times New Roman" w:hAnsi="Times New Roman"/>
          <w:sz w:val="28"/>
          <w:szCs w:val="28"/>
        </w:rPr>
        <w:t>венных экономических программ) отраслей.  Администрат</w:t>
      </w:r>
      <w:r>
        <w:rPr>
          <w:rFonts w:ascii="Times New Roman" w:hAnsi="Times New Roman"/>
          <w:sz w:val="28"/>
          <w:szCs w:val="28"/>
        </w:rPr>
        <w:t>ивному  регу</w:t>
      </w:r>
      <w:r w:rsidRPr="00316088">
        <w:rPr>
          <w:rFonts w:ascii="Times New Roman" w:hAnsi="Times New Roman"/>
          <w:sz w:val="28"/>
          <w:szCs w:val="28"/>
        </w:rPr>
        <w:t>лированию подлежали также ставки банковского процента и кассовая наличность банков. "Зарегулированность " банковской  деятельности существенно ограничивала финансовую базу для активных операций, сужала маневренность банков. Поэтому в конце 80-х годов начинается постепенный переход к ослаблению государственной регламентации банковской сферы. Были "опущены" банковские ставки, также  были  отменены некоторые нормативы обязательного страхования.  Однако при этом в 1990 году вводилась такая форма ре</w:t>
      </w:r>
      <w:r>
        <w:rPr>
          <w:rFonts w:ascii="Times New Roman" w:hAnsi="Times New Roman"/>
          <w:sz w:val="28"/>
          <w:szCs w:val="28"/>
        </w:rPr>
        <w:t>гулирования, как "коэф</w:t>
      </w:r>
      <w:r w:rsidRPr="00316088">
        <w:rPr>
          <w:rFonts w:ascii="Times New Roman" w:hAnsi="Times New Roman"/>
          <w:sz w:val="28"/>
          <w:szCs w:val="28"/>
        </w:rPr>
        <w:t>фициент обязательной ликвидности" в национальной валюте в виде государственных ценных бумаг ("бон экономического развития</w:t>
      </w:r>
      <w:r w:rsidR="00CA7904">
        <w:rPr>
          <w:rFonts w:ascii="Times New Roman" w:hAnsi="Times New Roman"/>
          <w:sz w:val="28"/>
          <w:szCs w:val="28"/>
        </w:rPr>
        <w:t xml:space="preserve">") </w:t>
      </w:r>
      <w:r w:rsidR="00CA7904" w:rsidRPr="00CA7904">
        <w:rPr>
          <w:rFonts w:ascii="Times New Roman" w:hAnsi="Times New Roman"/>
          <w:sz w:val="28"/>
          <w:szCs w:val="28"/>
        </w:rPr>
        <w:t>[</w:t>
      </w:r>
      <w:r w:rsidR="00A46B01" w:rsidRPr="00A46B01">
        <w:rPr>
          <w:rFonts w:ascii="Times New Roman" w:hAnsi="Times New Roman"/>
          <w:sz w:val="28"/>
          <w:szCs w:val="28"/>
        </w:rPr>
        <w:t>21</w:t>
      </w:r>
      <w:r w:rsidR="00CA7904" w:rsidRPr="00CA7904">
        <w:rPr>
          <w:rFonts w:ascii="Times New Roman" w:hAnsi="Times New Roman"/>
          <w:sz w:val="28"/>
          <w:szCs w:val="28"/>
        </w:rPr>
        <w:t xml:space="preserve">, </w:t>
      </w:r>
      <w:r w:rsidR="00CA7904">
        <w:rPr>
          <w:rFonts w:ascii="Times New Roman" w:hAnsi="Times New Roman"/>
          <w:sz w:val="28"/>
          <w:szCs w:val="28"/>
          <w:lang w:val="en-US"/>
        </w:rPr>
        <w:t>c</w:t>
      </w:r>
      <w:r w:rsidR="00CA7904" w:rsidRPr="00CA7904">
        <w:rPr>
          <w:rFonts w:ascii="Times New Roman" w:hAnsi="Times New Roman"/>
          <w:sz w:val="28"/>
          <w:szCs w:val="28"/>
        </w:rPr>
        <w:t>. 16].</w:t>
      </w:r>
    </w:p>
    <w:p w:rsidR="00914957" w:rsidRDefault="00914957" w:rsidP="00914957">
      <w:pPr>
        <w:pStyle w:val="5"/>
        <w:ind w:firstLine="709"/>
        <w:jc w:val="both"/>
        <w:rPr>
          <w:rFonts w:ascii="Times New Roman" w:hAnsi="Times New Roman"/>
          <w:sz w:val="28"/>
          <w:szCs w:val="28"/>
        </w:rPr>
      </w:pPr>
      <w:r w:rsidRPr="00316088">
        <w:rPr>
          <w:rFonts w:ascii="Times New Roman" w:hAnsi="Times New Roman"/>
          <w:sz w:val="28"/>
          <w:szCs w:val="28"/>
        </w:rPr>
        <w:t xml:space="preserve"> В 1991 году ситуация в кредитной сфере заметно изменилась: началась активная приватизация банков, потребовавшая больших сумм наличности, и банковских кредитов. Спрос на кредит  резко  возрос. В таких условиях коэффициент обязательной ликвидности становился нежелательным ограничителем банковской маневренности.  Отмене его (в октябре 1991 года) способствовал и такой фактор,  как бездефицитный государственный бюджет,  нетребующий теперь принудительного вложения банковских средств в правительственные ценные бумаги. Отмена вышеуказанного инструмента банковского регулирования проводилась почти одновременно с введением другого регулирующего показателя-  "коэффициента инвалютной ликвидности", который предписывал банкам держать часть своих пассивов в иностранной валюте в виде правительственных ценных бумаг. Данная политика была вызвана опасениями центральных банковских властей, что обильный приток в Мексику иностранных капиталов, а также частных мексиканских капиталов из-за рубежа, репатриация так называемых"беглых" капиталов из зарубежных  банков могут иметь некоторый инфляционный эффект и влияние на денежную массу в обращении</w:t>
      </w:r>
      <w:r>
        <w:rPr>
          <w:rFonts w:ascii="Times New Roman" w:hAnsi="Times New Roman"/>
          <w:sz w:val="28"/>
          <w:szCs w:val="28"/>
        </w:rPr>
        <w:t>.</w:t>
      </w:r>
    </w:p>
    <w:p w:rsidR="00914957" w:rsidRPr="00316088" w:rsidRDefault="00914957" w:rsidP="00914957">
      <w:pPr>
        <w:pStyle w:val="5"/>
        <w:ind w:firstLine="709"/>
        <w:jc w:val="both"/>
        <w:rPr>
          <w:rFonts w:ascii="Times New Roman" w:hAnsi="Times New Roman"/>
          <w:sz w:val="28"/>
          <w:szCs w:val="28"/>
        </w:rPr>
      </w:pPr>
      <w:r w:rsidRPr="00316088">
        <w:rPr>
          <w:rFonts w:ascii="Times New Roman" w:hAnsi="Times New Roman"/>
          <w:sz w:val="28"/>
          <w:szCs w:val="28"/>
        </w:rPr>
        <w:t>Либерализация государственного  регулирования  банковской системы не означает полной его отмены и осуществляется теперь</w:t>
      </w:r>
    </w:p>
    <w:p w:rsidR="00914957"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по следующим направлениям:</w:t>
      </w:r>
    </w:p>
    <w:p w:rsidR="00914957"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 xml:space="preserve">  - операции Банка  Мексики  как  кредитора  всех  банков в последней инстанции;</w:t>
      </w:r>
    </w:p>
    <w:p w:rsidR="00914957"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z w:val="28"/>
          <w:szCs w:val="28"/>
          <w:lang w:val="ru-RU"/>
        </w:rPr>
        <w:lastRenderedPageBreak/>
        <w:t xml:space="preserve">  - поддержание нормативов минимума  собственного  капитала банков (теперь они устанавливаются не в пропорции к пассивам,</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как ранее, а в зависимости от степени рискованности банковских операций;</w:t>
      </w:r>
    </w:p>
    <w:p w:rsidR="00914957"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 xml:space="preserve"> - хранение всеми банками депозитов  до  востребования,  а</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также кассовой наличности в Банке Мексики;</w:t>
      </w:r>
    </w:p>
    <w:p w:rsidR="00914957" w:rsidRDefault="00914957" w:rsidP="00914957">
      <w:pPr>
        <w:ind w:firstLine="709"/>
        <w:jc w:val="both"/>
        <w:rPr>
          <w:rFonts w:ascii="Times New Roman" w:hAnsi="Times New Roman" w:cs="Times New Roman"/>
          <w:snapToGrid w:val="0"/>
          <w:sz w:val="28"/>
          <w:szCs w:val="28"/>
          <w:lang w:val="ru-RU"/>
        </w:rPr>
      </w:pP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 интервенции Центрального банка на денежном рынке;</w:t>
      </w:r>
    </w:p>
    <w:p w:rsidR="00914957" w:rsidRDefault="00914957" w:rsidP="00914957">
      <w:pPr>
        <w:ind w:firstLine="709"/>
        <w:jc w:val="both"/>
        <w:rPr>
          <w:rFonts w:ascii="Times New Roman" w:hAnsi="Times New Roman" w:cs="Times New Roman"/>
          <w:snapToGrid w:val="0"/>
          <w:sz w:val="28"/>
          <w:szCs w:val="28"/>
          <w:lang w:val="ru-RU"/>
        </w:rPr>
      </w:pP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 осуществление и регулирование селективного кредитования</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приоритетных отраслей в основном  через государственные банки</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развития, предоставляющие дешевые кредиты и техническую помощь;</w:t>
      </w:r>
    </w:p>
    <w:p w:rsidR="00914957"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 xml:space="preserve"> - введения для банков нов</w:t>
      </w:r>
      <w:r>
        <w:rPr>
          <w:rFonts w:ascii="Times New Roman" w:hAnsi="Times New Roman" w:cs="Times New Roman"/>
          <w:snapToGrid w:val="0"/>
          <w:sz w:val="28"/>
          <w:szCs w:val="28"/>
          <w:lang w:val="ru-RU"/>
        </w:rPr>
        <w:t>ого норматива контроля -  "коэф</w:t>
      </w:r>
      <w:r w:rsidRPr="00316088">
        <w:rPr>
          <w:rFonts w:ascii="Times New Roman" w:hAnsi="Times New Roman" w:cs="Times New Roman"/>
          <w:snapToGrid w:val="0"/>
          <w:sz w:val="28"/>
          <w:szCs w:val="28"/>
          <w:lang w:val="ru-RU"/>
        </w:rPr>
        <w:t>фициента инвалютной ликвидности";</w:t>
      </w:r>
    </w:p>
    <w:p w:rsidR="00914957" w:rsidRPr="00316088"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 xml:space="preserve"> - создание специальных резервов банков  под  сомнительные</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долги;</w:t>
      </w:r>
    </w:p>
    <w:p w:rsidR="00914957" w:rsidRDefault="00914957" w:rsidP="00914957">
      <w:pPr>
        <w:ind w:firstLine="709"/>
        <w:jc w:val="both"/>
        <w:rPr>
          <w:rFonts w:ascii="Times New Roman" w:hAnsi="Times New Roman" w:cs="Times New Roman"/>
          <w:snapToGrid w:val="0"/>
          <w:sz w:val="28"/>
          <w:szCs w:val="28"/>
          <w:lang w:val="ru-RU"/>
        </w:rPr>
      </w:pP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 разработка более строги</w:t>
      </w:r>
      <w:r>
        <w:rPr>
          <w:rFonts w:ascii="Times New Roman" w:hAnsi="Times New Roman" w:cs="Times New Roman"/>
          <w:snapToGrid w:val="0"/>
          <w:sz w:val="28"/>
          <w:szCs w:val="28"/>
          <w:lang w:val="ru-RU"/>
        </w:rPr>
        <w:t>х  правил  и  условий  для  пре</w:t>
      </w:r>
      <w:r w:rsidRPr="00316088">
        <w:rPr>
          <w:rFonts w:ascii="Times New Roman" w:hAnsi="Times New Roman" w:cs="Times New Roman"/>
          <w:snapToGrid w:val="0"/>
          <w:sz w:val="28"/>
          <w:szCs w:val="28"/>
          <w:lang w:val="ru-RU"/>
        </w:rPr>
        <w:t>доставления кредита  лицам и организациям, связанные с акционерами и руководством банка;</w:t>
      </w:r>
    </w:p>
    <w:p w:rsidR="00914957"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 xml:space="preserve"> - более   четкое   определение   содержания  должностного</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преступления в банковской сфере и  применение соответствующих</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санкций к банковским служащим, совершающим такие престу</w:t>
      </w:r>
      <w:r>
        <w:rPr>
          <w:rFonts w:ascii="Times New Roman" w:hAnsi="Times New Roman" w:cs="Times New Roman"/>
          <w:snapToGrid w:val="0"/>
          <w:sz w:val="28"/>
          <w:szCs w:val="28"/>
          <w:lang w:val="ru-RU"/>
        </w:rPr>
        <w:t>п</w:t>
      </w:r>
      <w:r w:rsidRPr="00316088">
        <w:rPr>
          <w:rFonts w:ascii="Times New Roman" w:hAnsi="Times New Roman" w:cs="Times New Roman"/>
          <w:snapToGrid w:val="0"/>
          <w:sz w:val="28"/>
          <w:szCs w:val="28"/>
          <w:lang w:val="ru-RU"/>
        </w:rPr>
        <w:t>ления;</w:t>
      </w:r>
    </w:p>
    <w:p w:rsidR="00914957"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 xml:space="preserve"> - разрешение на ассоциирование банковских и  небанковских</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финансовых учреждений.</w:t>
      </w:r>
    </w:p>
    <w:p w:rsidR="00914957" w:rsidRPr="00A46B01" w:rsidRDefault="00914957" w:rsidP="00914957">
      <w:pPr>
        <w:ind w:firstLine="709"/>
        <w:jc w:val="both"/>
        <w:rPr>
          <w:rFonts w:ascii="Times New Roman" w:hAnsi="Times New Roman" w:cs="Times New Roman"/>
          <w:snapToGrid w:val="0"/>
          <w:sz w:val="28"/>
          <w:szCs w:val="28"/>
          <w:lang w:val="ru-RU"/>
        </w:rPr>
      </w:pPr>
      <w:r w:rsidRPr="00316088">
        <w:rPr>
          <w:rFonts w:ascii="Times New Roman" w:hAnsi="Times New Roman" w:cs="Times New Roman"/>
          <w:snapToGrid w:val="0"/>
          <w:sz w:val="28"/>
          <w:szCs w:val="28"/>
          <w:lang w:val="ru-RU"/>
        </w:rPr>
        <w:t xml:space="preserve"> Весь этот комплекс мер  позволил  к  1992  году  добиться</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успеха  в  деле стабилизации национальной валюты и внутренних</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цен, снизить темпы инфляции до 9,7%,  достичь темпа роста ВНП</w:t>
      </w:r>
      <w:r>
        <w:rPr>
          <w:rFonts w:ascii="Times New Roman" w:hAnsi="Times New Roman" w:cs="Times New Roman"/>
          <w:snapToGrid w:val="0"/>
          <w:sz w:val="28"/>
          <w:szCs w:val="28"/>
          <w:lang w:val="ru-RU"/>
        </w:rPr>
        <w:t xml:space="preserve"> </w:t>
      </w:r>
      <w:r w:rsidRPr="00316088">
        <w:rPr>
          <w:rFonts w:ascii="Times New Roman" w:hAnsi="Times New Roman" w:cs="Times New Roman"/>
          <w:snapToGrid w:val="0"/>
          <w:sz w:val="28"/>
          <w:szCs w:val="28"/>
          <w:lang w:val="ru-RU"/>
        </w:rPr>
        <w:t>на 4%, увеличить финансиро</w:t>
      </w:r>
      <w:r w:rsidR="00A46B01">
        <w:rPr>
          <w:rFonts w:ascii="Times New Roman" w:hAnsi="Times New Roman" w:cs="Times New Roman"/>
          <w:snapToGrid w:val="0"/>
          <w:sz w:val="28"/>
          <w:szCs w:val="28"/>
          <w:lang w:val="ru-RU"/>
        </w:rPr>
        <w:t>вание частного сектора на 20,2%</w:t>
      </w:r>
      <w:r w:rsidR="00A46B01" w:rsidRPr="00A46B01">
        <w:rPr>
          <w:rFonts w:ascii="Times New Roman" w:hAnsi="Times New Roman" w:cs="Times New Roman"/>
          <w:snapToGrid w:val="0"/>
          <w:sz w:val="28"/>
          <w:szCs w:val="28"/>
          <w:lang w:val="ru-RU"/>
        </w:rPr>
        <w:t xml:space="preserve"> [21, </w:t>
      </w:r>
      <w:r w:rsidR="00A46B01">
        <w:rPr>
          <w:rFonts w:ascii="Times New Roman" w:hAnsi="Times New Roman" w:cs="Times New Roman"/>
          <w:snapToGrid w:val="0"/>
          <w:sz w:val="28"/>
          <w:szCs w:val="28"/>
        </w:rPr>
        <w:t>c</w:t>
      </w:r>
      <w:r w:rsidR="00A46B01" w:rsidRPr="00A46B01">
        <w:rPr>
          <w:rFonts w:ascii="Times New Roman" w:hAnsi="Times New Roman" w:cs="Times New Roman"/>
          <w:snapToGrid w:val="0"/>
          <w:sz w:val="28"/>
          <w:szCs w:val="28"/>
          <w:lang w:val="ru-RU"/>
        </w:rPr>
        <w:t>. 20].</w:t>
      </w:r>
    </w:p>
    <w:p w:rsidR="00914957" w:rsidRPr="00E30816"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 xml:space="preserve">В октябре 1982 года высшие руководители </w:t>
      </w:r>
      <w:r>
        <w:rPr>
          <w:rFonts w:ascii="Times New Roman" w:hAnsi="Times New Roman"/>
          <w:sz w:val="28"/>
          <w:szCs w:val="28"/>
        </w:rPr>
        <w:t>Федеральной Резервной системы (</w:t>
      </w:r>
      <w:r w:rsidRPr="00E30816">
        <w:rPr>
          <w:rFonts w:ascii="Times New Roman" w:hAnsi="Times New Roman"/>
          <w:sz w:val="28"/>
          <w:szCs w:val="28"/>
        </w:rPr>
        <w:t>ФРС</w:t>
      </w:r>
      <w:r>
        <w:rPr>
          <w:rFonts w:ascii="Times New Roman" w:hAnsi="Times New Roman"/>
          <w:sz w:val="28"/>
          <w:szCs w:val="28"/>
        </w:rPr>
        <w:t xml:space="preserve">) </w:t>
      </w:r>
      <w:r w:rsidRPr="00E30816">
        <w:rPr>
          <w:rFonts w:ascii="Times New Roman" w:hAnsi="Times New Roman"/>
          <w:sz w:val="28"/>
          <w:szCs w:val="28"/>
        </w:rPr>
        <w:t>объявили о новой смене курса. Его проведение предусматривало уменьшение внимания к регулированию роста денежной массы, рассмотренной в весь</w:t>
      </w:r>
      <w:r>
        <w:rPr>
          <w:rFonts w:ascii="Times New Roman" w:hAnsi="Times New Roman"/>
          <w:sz w:val="28"/>
          <w:szCs w:val="28"/>
        </w:rPr>
        <w:t>ма узком аспекте параметра М1, а</w:t>
      </w:r>
      <w:r w:rsidRPr="00E30816">
        <w:rPr>
          <w:rFonts w:ascii="Times New Roman" w:hAnsi="Times New Roman"/>
          <w:sz w:val="28"/>
          <w:szCs w:val="28"/>
        </w:rPr>
        <w:t xml:space="preserve"> также уровня независимых резервов, и усилению внимания к параметрам М2 и М3. Кроме того, ФРС декларировала быстрое и гибкое реагирование на все возникающие изменения в финансово-экономических сферах, понимая под этим целую гамму факторов: воздействие изменений правил правительственного и банковского контроля на скорость обращения денег, состояние экономики в целом, условия функционирования мировой экономики, проблемы международной задолженности.</w:t>
      </w:r>
    </w:p>
    <w:p w:rsidR="00914957" w:rsidRPr="00E30816"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 xml:space="preserve">С другой стороны, ФРС продолжала объявлять пределы роста параметров денежной массы, однако не столь строго корректировала возникающие изменения, руководствуясь принятой тактической установкой. В своих повседневных операциях ФРС стала уделять основное внимание резервам, полученным путём займа. </w:t>
      </w:r>
    </w:p>
    <w:p w:rsidR="00914957" w:rsidRPr="00E30816"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 xml:space="preserve">Вслед за кризисом, охватившим фондовую биржу в октябре 1987 года, Совет Управляющих Федеральной Резервной Системы начал испытывать весьма обоснованные опасения, что слишком большое внимание к уровню резервов, полученных путём займа, рассматриваемых в качестве тактической </w:t>
      </w:r>
      <w:r w:rsidRPr="00E30816">
        <w:rPr>
          <w:rFonts w:ascii="Times New Roman" w:hAnsi="Times New Roman"/>
          <w:sz w:val="28"/>
          <w:szCs w:val="28"/>
        </w:rPr>
        <w:lastRenderedPageBreak/>
        <w:t>цели денежно-кредитной политики, приводит к резким колебаниям процентных ставок по федеральным резервным фондам. После этого Федеральная Резервная Система направила свои усилия  на фиксацию норм процента федеральных резервных фондов в пределах ус</w:t>
      </w:r>
      <w:r w:rsidR="004C7A9D">
        <w:rPr>
          <w:rFonts w:ascii="Times New Roman" w:hAnsi="Times New Roman"/>
          <w:sz w:val="28"/>
          <w:szCs w:val="28"/>
        </w:rPr>
        <w:t>тановленного диапазона [22, с. 96</w:t>
      </w:r>
      <w:r w:rsidRPr="00E30816">
        <w:rPr>
          <w:rFonts w:ascii="Times New Roman" w:hAnsi="Times New Roman"/>
          <w:sz w:val="28"/>
          <w:szCs w:val="28"/>
        </w:rPr>
        <w:t>].</w:t>
      </w:r>
    </w:p>
    <w:p w:rsidR="00914957"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 xml:space="preserve">Такая денежно-кредитная политика, отличающаяся эластичностью, плавными изменениями и корректировками, трудно поддаётся графической интерпретации. Её курс пролегает между крайностями денежно-кредитной политики, жёстко фиксирующей количество денег с одной стороны, и денежно кредитной политики, строго регламентирующей уровень норм процента – с другой.  </w:t>
      </w:r>
    </w:p>
    <w:p w:rsidR="00914957" w:rsidRPr="00E30816" w:rsidRDefault="00914957" w:rsidP="00914957">
      <w:pPr>
        <w:pStyle w:val="a5"/>
        <w:ind w:firstLine="709"/>
        <w:jc w:val="both"/>
        <w:rPr>
          <w:rFonts w:ascii="Times New Roman" w:hAnsi="Times New Roman"/>
          <w:sz w:val="28"/>
          <w:szCs w:val="28"/>
        </w:rPr>
      </w:pPr>
      <w:r>
        <w:rPr>
          <w:rFonts w:ascii="Times New Roman" w:hAnsi="Times New Roman"/>
          <w:sz w:val="28"/>
          <w:szCs w:val="28"/>
        </w:rPr>
        <w:t xml:space="preserve"> Э</w:t>
      </w:r>
      <w:r w:rsidRPr="00E30816">
        <w:rPr>
          <w:rFonts w:ascii="Times New Roman" w:hAnsi="Times New Roman"/>
          <w:sz w:val="28"/>
          <w:szCs w:val="28"/>
        </w:rPr>
        <w:t xml:space="preserve">кономисты Федерального резерва используют несколько оценок для определения, должна ли денежно-кредитная политика быть более «скупой» или более «щедрой». Один из подходов заключается в сравнении фактического и потенциального темпов роста экономики. Потенциальный рост считается равным сумме роста рабочей силы и любых повышений производительности труда, или продукции, приходящейся на одного работника. В конце 90-х годов прогнозируемый ежегодный прирост рабочей силы составлял 1 процент, а производительности труда - от 1 до 1,5 процентов. Поэтому потенциальный темп роста считался составляющим 2-2,5 процента. По этой оценке превышение фактическим ростом долгосрочного потенциального роста воспринимается как фактор, повышающий опасность инфляции и поэтому требующий уменьшения находящихся в обороте денег. </w:t>
      </w:r>
    </w:p>
    <w:p w:rsidR="00914957" w:rsidRPr="00E30816"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Второй показатель, называемый NAIRU, - это процент безработицы, не приводящей к усилению инфляции. Анализируя данные за длительный период, экономисты, заметили, что инфляция обычно усиливается, когда безработица падает ниже определенного уровня. В течение десятилетия, закончившегося в начале 90-х годов, экономисты считали NAIRU равным приблизительно 6 процентам. Но позже в 90-е годы этот показатель уменьшился при</w:t>
      </w:r>
      <w:r w:rsidR="004C7A9D">
        <w:rPr>
          <w:rFonts w:ascii="Times New Roman" w:hAnsi="Times New Roman"/>
          <w:sz w:val="28"/>
          <w:szCs w:val="28"/>
        </w:rPr>
        <w:t>близительно до 5,5 процентов [23, с. 187</w:t>
      </w:r>
      <w:r w:rsidRPr="00E30816">
        <w:rPr>
          <w:rFonts w:ascii="Times New Roman" w:hAnsi="Times New Roman"/>
          <w:sz w:val="28"/>
          <w:szCs w:val="28"/>
        </w:rPr>
        <w:t xml:space="preserve">]. </w:t>
      </w:r>
    </w:p>
    <w:p w:rsidR="00914957" w:rsidRPr="00E30816"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 xml:space="preserve">Возможно, еще более важно то, что в конце 90-х годов появились новые технологии - микропроцессорные, лазерные, оптоволоконные, спутниковые - похоже, способные сделать американскую экономику более производительной, чем допускали экономисты. «Последние новшества, которые мы называем информационными технологиями, начали менять характер бизнеса и создания ценностей, причем зачастую способами, которые было трудно предсказать еще пять лет тому назад», - сказал в середине 1999 года председатель Федерального резерва Алан Гринспэн. </w:t>
      </w:r>
    </w:p>
    <w:p w:rsidR="00914957" w:rsidRPr="00E30816"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 xml:space="preserve">По мнению Гринспэна, отсутствие своевременной информации о потребностях покупателей и местонахождении сырья ранее вынуждало компании использовать более значительные материально-производственные запасы и рабочую силу, чем те, которыми они могли бы обходиться при наличии такой информации. Но с улучшением качества информации </w:t>
      </w:r>
      <w:r w:rsidRPr="00E30816">
        <w:rPr>
          <w:rFonts w:ascii="Times New Roman" w:hAnsi="Times New Roman"/>
          <w:sz w:val="28"/>
          <w:szCs w:val="28"/>
        </w:rPr>
        <w:lastRenderedPageBreak/>
        <w:t xml:space="preserve">компании могут работать более эффективно. Информационные технологии также обеспечивают уменьшение времени доставки, они ускоряют и упрощают инновационный процесс. Например, отмечает Гринспэн, применение компьютеров позволило сократить штаты архитекторских компаний и длительность проектирования, повысило скорость и качество медицинской диагностики. </w:t>
      </w:r>
    </w:p>
    <w:p w:rsidR="00914957" w:rsidRPr="00E30816"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 xml:space="preserve">Подобными технологическими новшествами, похоже, объяснялся неожиданный подъем производительности в конце 90-х годов. Если в начале десятилетия ежегодный прирост производительности составлял менее 1 процента, то к концу 90-х этот показатель равнялся приблизительно 3 процентам, существенно превышая ожидания экономистов. Более высокая производительность означала, что компании могли развиваться быстрее, не провоцируя инфляцию. Неожиданно скромные требования работающих относительно повышения заработной платы - возможно, результат того, что люди боялись потерять свои места в быстро меняющейся экономике - также помогали уменьшить бремя инфляции. </w:t>
      </w:r>
    </w:p>
    <w:p w:rsidR="00914957" w:rsidRPr="00E30816"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 xml:space="preserve">Некоторые экономисты высмеивали концепцию, согласно которой Америка внезапно создала «новую экономику», способную развиваться гораздо быстрее без инфляции. Хотя повышение всемирной конкуренции - неоспоримый факт, отмечали они, этот процесс не затронул многие отрасли американской экономики. И хотя компьютеры явно меняли характер ведения бизнеса в Америке, они также порождали дополнительные пласты сложностей в деловых операциях. </w:t>
      </w:r>
    </w:p>
    <w:p w:rsidR="00914957" w:rsidRPr="00E30816"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Но если экономисты все чаще соглашались с Гринспэном в том, что экономика переживала существенный «структурный сдвиг», в спорах все реже затрагивался вопрос о том, меняется ли экономика, и все чаще - о том, как долго будут сохраняться удивительно хорошие показатели. Ответ, похоже, частично зависел от старейшего компонента экономики - рабочей силы. При интенсивном росте экономики работники, вытесненные новыми технологиями, легко находили работу в новых отраслях. В результате в конце 90-х количество работающих повышалось быстрее, чем общая численность населения. Эта тенденция не могла продолжаться бесконечно. К середине 1999 года число «потенциальных работников» в возрасте от 16 до 64 лет - то есть безработных, желающих работать при наличии такой возможности - составило приблизительно 10 миллионов, или 5,7 процента от всего населения. Это был самый низкий показатель с 1970 года, когда правительство начало собирать такие данные. В конце концов, предупреждали экономисты, Соединенные Штаты столкнутся с нехваткой рабочей силы, что, в свою очередь, может вызвать инфляцию и потребовать от Федерального резерва организации зам</w:t>
      </w:r>
      <w:r w:rsidR="004C7A9D">
        <w:rPr>
          <w:rFonts w:ascii="Times New Roman" w:hAnsi="Times New Roman"/>
          <w:sz w:val="28"/>
          <w:szCs w:val="28"/>
        </w:rPr>
        <w:t>едления экономического роста [24</w:t>
      </w:r>
      <w:r w:rsidRPr="00E30816">
        <w:rPr>
          <w:rFonts w:ascii="Times New Roman" w:hAnsi="Times New Roman"/>
          <w:sz w:val="28"/>
          <w:szCs w:val="28"/>
        </w:rPr>
        <w:t xml:space="preserve">]. </w:t>
      </w:r>
    </w:p>
    <w:p w:rsidR="00914957" w:rsidRPr="00E30816"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И все же многие факторы могут задержать такое, на первый взгляд неизбежное, развитие событий. Может усилиться иммиграция, увеличивающая число доступных работников. Это, однако, представляется маловероятным, поскольку политический климат в Соединенных Штатах 90</w:t>
      </w:r>
      <w:r w:rsidR="005B4281">
        <w:rPr>
          <w:rFonts w:ascii="Times New Roman" w:hAnsi="Times New Roman"/>
          <w:sz w:val="28"/>
          <w:szCs w:val="28"/>
        </w:rPr>
        <w:t>-</w:t>
      </w:r>
      <w:r w:rsidRPr="00E30816">
        <w:rPr>
          <w:rFonts w:ascii="Times New Roman" w:hAnsi="Times New Roman"/>
          <w:sz w:val="28"/>
          <w:szCs w:val="28"/>
        </w:rPr>
        <w:lastRenderedPageBreak/>
        <w:t xml:space="preserve">х годов не благоприятствовал увеличению иммиграции. Скорее, по мнению возрастающего числа аналитиков, увеличится количество американцев, работающих после достижения традиционного пенсионного возраста - 65 лет. Это также может увеличить количество потенциальных работников. Действительно, в 1999 году Комитет по экономическому развитию, авторитетная организация по изучению бизнеса, призвала работодателей убрать барьеры, ранее мешавшие пожилым работникам оставаться на рабочих местах. Сегодняшние тенденции подсказывают, что к 2030 году на каждого американца старше 65 лет будет приходиться менее трех работающих, хотя в 1950 году это число равнялось семи - беспрецедентное демографическое изменение, которое, согласно прогнозу Комитета по экономическому развитию, заставит компании энергично искать рабочую силу. </w:t>
      </w:r>
    </w:p>
    <w:p w:rsidR="00914957" w:rsidRPr="00E30816"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«Прежде компании предпочитали, чтобы пожилые сотрудники уходили на пенсию раньше, освобождая места для более молодых, - отмечает Комитет. - Однако это предпочтение - пережиток эпохи избытка рабочей силы - не сохранится, к</w:t>
      </w:r>
      <w:r w:rsidR="004C7A9D">
        <w:rPr>
          <w:rFonts w:ascii="Times New Roman" w:hAnsi="Times New Roman"/>
          <w:sz w:val="28"/>
          <w:szCs w:val="28"/>
        </w:rPr>
        <w:t>огда возникнет ее нехватка» [24</w:t>
      </w:r>
      <w:r w:rsidRPr="00E30816">
        <w:rPr>
          <w:rFonts w:ascii="Times New Roman" w:hAnsi="Times New Roman"/>
          <w:sz w:val="28"/>
          <w:szCs w:val="28"/>
        </w:rPr>
        <w:t xml:space="preserve">] </w:t>
      </w:r>
      <w:r w:rsidR="004C7A9D">
        <w:rPr>
          <w:rFonts w:ascii="Times New Roman" w:hAnsi="Times New Roman"/>
          <w:sz w:val="28"/>
          <w:szCs w:val="28"/>
        </w:rPr>
        <w:t>.</w:t>
      </w:r>
    </w:p>
    <w:p w:rsidR="00914957" w:rsidRDefault="00914957" w:rsidP="00914957">
      <w:pPr>
        <w:pStyle w:val="a5"/>
        <w:ind w:firstLine="709"/>
        <w:jc w:val="both"/>
        <w:rPr>
          <w:rFonts w:ascii="Times New Roman" w:hAnsi="Times New Roman"/>
          <w:sz w:val="28"/>
          <w:szCs w:val="28"/>
        </w:rPr>
      </w:pPr>
      <w:r w:rsidRPr="00E30816">
        <w:rPr>
          <w:rFonts w:ascii="Times New Roman" w:hAnsi="Times New Roman"/>
          <w:sz w:val="28"/>
          <w:szCs w:val="28"/>
        </w:rPr>
        <w:t xml:space="preserve">Иными словами, добившись больших успехов, Соединенные Штаты к концу 90-х годов оказались в ранее неведомой экономической ситуации. Если многим людям новая экономическая эпоха казалась простирающейся в бесконечность, то другие не разделяли подобную уверенность. Учитывая неопределенности, многие занимали осторожно-оптимистическую позицию. </w:t>
      </w:r>
    </w:p>
    <w:p w:rsidR="00914957" w:rsidRDefault="00914957" w:rsidP="00914957"/>
    <w:p w:rsidR="00914957" w:rsidRPr="00914957" w:rsidRDefault="00914957" w:rsidP="002F2737">
      <w:pPr>
        <w:autoSpaceDE w:val="0"/>
        <w:autoSpaceDN w:val="0"/>
        <w:adjustRightInd w:val="0"/>
        <w:jc w:val="both"/>
        <w:rPr>
          <w:rFonts w:ascii="Times New Roman" w:hAnsi="Times New Roman" w:cs="Times New Roman"/>
          <w:b/>
          <w:sz w:val="28"/>
          <w:szCs w:val="28"/>
        </w:rPr>
      </w:pPr>
    </w:p>
    <w:sectPr w:rsidR="00914957" w:rsidRPr="00914957" w:rsidSect="005B4281">
      <w:headerReference w:type="default" r:id="rId13"/>
      <w:pgSz w:w="11906" w:h="16838"/>
      <w:pgMar w:top="1134" w:right="850" w:bottom="1134" w:left="1701" w:header="708" w:footer="708"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DE9" w:rsidRDefault="00EA0DE9" w:rsidP="00695C17">
      <w:r>
        <w:separator/>
      </w:r>
    </w:p>
  </w:endnote>
  <w:endnote w:type="continuationSeparator" w:id="0">
    <w:p w:rsidR="00EA0DE9" w:rsidRDefault="00EA0DE9" w:rsidP="00695C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AFF" w:usb1="C000605B" w:usb2="00000029" w:usb3="00000000" w:csb0="000101FF" w:csb1="00000000"/>
  </w:font>
  <w:font w:name="HelveticaCyrillic">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DE9" w:rsidRDefault="00EA0DE9" w:rsidP="00695C17">
      <w:r>
        <w:separator/>
      </w:r>
    </w:p>
  </w:footnote>
  <w:footnote w:type="continuationSeparator" w:id="0">
    <w:p w:rsidR="00EA0DE9" w:rsidRDefault="00EA0DE9" w:rsidP="00695C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0407"/>
      <w:docPartObj>
        <w:docPartGallery w:val="Page Numbers (Top of Page)"/>
        <w:docPartUnique/>
      </w:docPartObj>
    </w:sdtPr>
    <w:sdtContent>
      <w:p w:rsidR="005B4281" w:rsidRDefault="005B4281">
        <w:pPr>
          <w:pStyle w:val="af"/>
          <w:jc w:val="right"/>
        </w:pPr>
        <w:fldSimple w:instr=" PAGE   \* MERGEFORMAT ">
          <w:r w:rsidR="00DE0326">
            <w:rPr>
              <w:noProof/>
            </w:rPr>
            <w:t>52</w:t>
          </w:r>
        </w:fldSimple>
      </w:p>
    </w:sdtContent>
  </w:sdt>
  <w:p w:rsidR="005B4281" w:rsidRDefault="005B4281">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125" type="#_x0000_t75" style="width:15pt;height:21pt;flip:x;visibility:visible;mso-wrap-style:square" o:bullet="t">
        <v:imagedata r:id="rId1" o:title=""/>
      </v:shape>
    </w:pict>
  </w:numPicBullet>
  <w:abstractNum w:abstractNumId="0">
    <w:nsid w:val="129A51D1"/>
    <w:multiLevelType w:val="hybridMultilevel"/>
    <w:tmpl w:val="CB5C1E4C"/>
    <w:lvl w:ilvl="0" w:tplc="5BE83EF0">
      <w:start w:val="1"/>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
    <w:nsid w:val="185F3B0E"/>
    <w:multiLevelType w:val="hybridMultilevel"/>
    <w:tmpl w:val="7E70241C"/>
    <w:lvl w:ilvl="0" w:tplc="303E333A">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
    <w:nsid w:val="20F87873"/>
    <w:multiLevelType w:val="hybridMultilevel"/>
    <w:tmpl w:val="2942325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2A7A5633"/>
    <w:multiLevelType w:val="hybridMultilevel"/>
    <w:tmpl w:val="51E2DED2"/>
    <w:lvl w:ilvl="0" w:tplc="303E333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29C5A18"/>
    <w:multiLevelType w:val="multilevel"/>
    <w:tmpl w:val="30A20D22"/>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3F600247"/>
    <w:multiLevelType w:val="multilevel"/>
    <w:tmpl w:val="54F840B4"/>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4599432D"/>
    <w:multiLevelType w:val="hybridMultilevel"/>
    <w:tmpl w:val="9B9AF578"/>
    <w:lvl w:ilvl="0" w:tplc="303E333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DBE36AE"/>
    <w:multiLevelType w:val="multilevel"/>
    <w:tmpl w:val="EEAAA08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4FD14546"/>
    <w:multiLevelType w:val="hybridMultilevel"/>
    <w:tmpl w:val="BDCA99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05D46FB"/>
    <w:multiLevelType w:val="multilevel"/>
    <w:tmpl w:val="B6929ED8"/>
    <w:lvl w:ilvl="0">
      <w:start w:val="1"/>
      <w:numFmt w:val="decimal"/>
      <w:lvlText w:val="%1"/>
      <w:lvlJc w:val="left"/>
      <w:pPr>
        <w:ind w:left="375" w:hanging="375"/>
      </w:pPr>
      <w:rPr>
        <w:rFonts w:hint="default"/>
      </w:rPr>
    </w:lvl>
    <w:lvl w:ilvl="1">
      <w:start w:val="2"/>
      <w:numFmt w:val="decimal"/>
      <w:lvlText w:val="%1.%2"/>
      <w:lvlJc w:val="left"/>
      <w:pPr>
        <w:ind w:left="1459" w:hanging="375"/>
      </w:pPr>
      <w:rPr>
        <w:rFonts w:hint="default"/>
      </w:rPr>
    </w:lvl>
    <w:lvl w:ilvl="2">
      <w:start w:val="1"/>
      <w:numFmt w:val="decimal"/>
      <w:lvlText w:val="%1.%2.%3"/>
      <w:lvlJc w:val="left"/>
      <w:pPr>
        <w:ind w:left="2888" w:hanging="720"/>
      </w:pPr>
      <w:rPr>
        <w:rFonts w:hint="default"/>
      </w:rPr>
    </w:lvl>
    <w:lvl w:ilvl="3">
      <w:start w:val="1"/>
      <w:numFmt w:val="decimal"/>
      <w:lvlText w:val="%1.%2.%3.%4"/>
      <w:lvlJc w:val="left"/>
      <w:pPr>
        <w:ind w:left="4332" w:hanging="1080"/>
      </w:pPr>
      <w:rPr>
        <w:rFonts w:hint="default"/>
      </w:rPr>
    </w:lvl>
    <w:lvl w:ilvl="4">
      <w:start w:val="1"/>
      <w:numFmt w:val="decimal"/>
      <w:lvlText w:val="%1.%2.%3.%4.%5"/>
      <w:lvlJc w:val="left"/>
      <w:pPr>
        <w:ind w:left="5416" w:hanging="1080"/>
      </w:pPr>
      <w:rPr>
        <w:rFonts w:hint="default"/>
      </w:rPr>
    </w:lvl>
    <w:lvl w:ilvl="5">
      <w:start w:val="1"/>
      <w:numFmt w:val="decimal"/>
      <w:lvlText w:val="%1.%2.%3.%4.%5.%6"/>
      <w:lvlJc w:val="left"/>
      <w:pPr>
        <w:ind w:left="6860" w:hanging="1440"/>
      </w:pPr>
      <w:rPr>
        <w:rFonts w:hint="default"/>
      </w:rPr>
    </w:lvl>
    <w:lvl w:ilvl="6">
      <w:start w:val="1"/>
      <w:numFmt w:val="decimal"/>
      <w:lvlText w:val="%1.%2.%3.%4.%5.%6.%7"/>
      <w:lvlJc w:val="left"/>
      <w:pPr>
        <w:ind w:left="7944" w:hanging="1440"/>
      </w:pPr>
      <w:rPr>
        <w:rFonts w:hint="default"/>
      </w:rPr>
    </w:lvl>
    <w:lvl w:ilvl="7">
      <w:start w:val="1"/>
      <w:numFmt w:val="decimal"/>
      <w:lvlText w:val="%1.%2.%3.%4.%5.%6.%7.%8"/>
      <w:lvlJc w:val="left"/>
      <w:pPr>
        <w:ind w:left="9388" w:hanging="1800"/>
      </w:pPr>
      <w:rPr>
        <w:rFonts w:hint="default"/>
      </w:rPr>
    </w:lvl>
    <w:lvl w:ilvl="8">
      <w:start w:val="1"/>
      <w:numFmt w:val="decimal"/>
      <w:lvlText w:val="%1.%2.%3.%4.%5.%6.%7.%8.%9"/>
      <w:lvlJc w:val="left"/>
      <w:pPr>
        <w:ind w:left="10832" w:hanging="2160"/>
      </w:pPr>
      <w:rPr>
        <w:rFonts w:hint="default"/>
      </w:rPr>
    </w:lvl>
  </w:abstractNum>
  <w:abstractNum w:abstractNumId="10">
    <w:nsid w:val="5F65717E"/>
    <w:multiLevelType w:val="hybridMultilevel"/>
    <w:tmpl w:val="17B039EC"/>
    <w:lvl w:ilvl="0" w:tplc="D67CC96E">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1">
    <w:nsid w:val="64EC0976"/>
    <w:multiLevelType w:val="hybridMultilevel"/>
    <w:tmpl w:val="6C4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658329A5"/>
    <w:multiLevelType w:val="hybridMultilevel"/>
    <w:tmpl w:val="95404C5C"/>
    <w:lvl w:ilvl="0" w:tplc="303E333A">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3">
    <w:nsid w:val="6A4D5794"/>
    <w:multiLevelType w:val="multilevel"/>
    <w:tmpl w:val="26E0CCFA"/>
    <w:lvl w:ilvl="0">
      <w:start w:val="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756916C6"/>
    <w:multiLevelType w:val="hybridMultilevel"/>
    <w:tmpl w:val="A38E121A"/>
    <w:lvl w:ilvl="0" w:tplc="303E33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7"/>
  </w:num>
  <w:num w:numId="3">
    <w:abstractNumId w:val="0"/>
  </w:num>
  <w:num w:numId="4">
    <w:abstractNumId w:val="2"/>
  </w:num>
  <w:num w:numId="5">
    <w:abstractNumId w:val="11"/>
  </w:num>
  <w:num w:numId="6">
    <w:abstractNumId w:val="10"/>
  </w:num>
  <w:num w:numId="7">
    <w:abstractNumId w:val="12"/>
  </w:num>
  <w:num w:numId="8">
    <w:abstractNumId w:val="1"/>
  </w:num>
  <w:num w:numId="9">
    <w:abstractNumId w:val="13"/>
  </w:num>
  <w:num w:numId="10">
    <w:abstractNumId w:val="9"/>
  </w:num>
  <w:num w:numId="11">
    <w:abstractNumId w:val="6"/>
  </w:num>
  <w:num w:numId="12">
    <w:abstractNumId w:val="5"/>
  </w:num>
  <w:num w:numId="13">
    <w:abstractNumId w:val="3"/>
  </w:num>
  <w:num w:numId="14">
    <w:abstractNumId w:val="14"/>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941585"/>
    <w:rsid w:val="00030DA8"/>
    <w:rsid w:val="000470C4"/>
    <w:rsid w:val="000901B1"/>
    <w:rsid w:val="000B29B5"/>
    <w:rsid w:val="0010093A"/>
    <w:rsid w:val="0010385D"/>
    <w:rsid w:val="00114D58"/>
    <w:rsid w:val="00116376"/>
    <w:rsid w:val="001309CB"/>
    <w:rsid w:val="001349D5"/>
    <w:rsid w:val="00160AC7"/>
    <w:rsid w:val="001865AE"/>
    <w:rsid w:val="001A6A87"/>
    <w:rsid w:val="001D71BA"/>
    <w:rsid w:val="00216272"/>
    <w:rsid w:val="00216B64"/>
    <w:rsid w:val="00225915"/>
    <w:rsid w:val="00250DC4"/>
    <w:rsid w:val="0025161F"/>
    <w:rsid w:val="00262963"/>
    <w:rsid w:val="002A2384"/>
    <w:rsid w:val="002F1588"/>
    <w:rsid w:val="002F2737"/>
    <w:rsid w:val="0030665C"/>
    <w:rsid w:val="00316088"/>
    <w:rsid w:val="00321F7A"/>
    <w:rsid w:val="00322686"/>
    <w:rsid w:val="00340BF6"/>
    <w:rsid w:val="00353FCF"/>
    <w:rsid w:val="00375FAD"/>
    <w:rsid w:val="0039695D"/>
    <w:rsid w:val="00397466"/>
    <w:rsid w:val="003F268A"/>
    <w:rsid w:val="0040125C"/>
    <w:rsid w:val="0040522C"/>
    <w:rsid w:val="004201B6"/>
    <w:rsid w:val="004216B1"/>
    <w:rsid w:val="0043322A"/>
    <w:rsid w:val="00470D38"/>
    <w:rsid w:val="00484B3C"/>
    <w:rsid w:val="0049206B"/>
    <w:rsid w:val="00493891"/>
    <w:rsid w:val="004C5160"/>
    <w:rsid w:val="004C6B0F"/>
    <w:rsid w:val="004C7A9D"/>
    <w:rsid w:val="004D0945"/>
    <w:rsid w:val="004D6F51"/>
    <w:rsid w:val="004E5710"/>
    <w:rsid w:val="00516F41"/>
    <w:rsid w:val="00536534"/>
    <w:rsid w:val="00572822"/>
    <w:rsid w:val="00594031"/>
    <w:rsid w:val="005B140D"/>
    <w:rsid w:val="005B4281"/>
    <w:rsid w:val="005E0F32"/>
    <w:rsid w:val="005E2052"/>
    <w:rsid w:val="0064437F"/>
    <w:rsid w:val="00671438"/>
    <w:rsid w:val="0067481E"/>
    <w:rsid w:val="00695C17"/>
    <w:rsid w:val="006C4BE3"/>
    <w:rsid w:val="0072276E"/>
    <w:rsid w:val="00737B79"/>
    <w:rsid w:val="00772A6B"/>
    <w:rsid w:val="0079131B"/>
    <w:rsid w:val="007A4D64"/>
    <w:rsid w:val="007E02EE"/>
    <w:rsid w:val="007E27AB"/>
    <w:rsid w:val="008012FE"/>
    <w:rsid w:val="00813488"/>
    <w:rsid w:val="00815E36"/>
    <w:rsid w:val="00850B66"/>
    <w:rsid w:val="00881C52"/>
    <w:rsid w:val="008A38AA"/>
    <w:rsid w:val="008E61F3"/>
    <w:rsid w:val="008F36B3"/>
    <w:rsid w:val="00914957"/>
    <w:rsid w:val="009160E4"/>
    <w:rsid w:val="00941585"/>
    <w:rsid w:val="0099137A"/>
    <w:rsid w:val="0099277D"/>
    <w:rsid w:val="009D5813"/>
    <w:rsid w:val="009E3CA1"/>
    <w:rsid w:val="00A25267"/>
    <w:rsid w:val="00A30277"/>
    <w:rsid w:val="00A31446"/>
    <w:rsid w:val="00A378DD"/>
    <w:rsid w:val="00A46B01"/>
    <w:rsid w:val="00A70C45"/>
    <w:rsid w:val="00A718DC"/>
    <w:rsid w:val="00AA375D"/>
    <w:rsid w:val="00AF0675"/>
    <w:rsid w:val="00AF312C"/>
    <w:rsid w:val="00B1662D"/>
    <w:rsid w:val="00B360CF"/>
    <w:rsid w:val="00B3621C"/>
    <w:rsid w:val="00B40A0E"/>
    <w:rsid w:val="00B441D2"/>
    <w:rsid w:val="00B84B71"/>
    <w:rsid w:val="00B96F06"/>
    <w:rsid w:val="00BC4E02"/>
    <w:rsid w:val="00BE2945"/>
    <w:rsid w:val="00BE6135"/>
    <w:rsid w:val="00BF0347"/>
    <w:rsid w:val="00C213DA"/>
    <w:rsid w:val="00C22817"/>
    <w:rsid w:val="00C42522"/>
    <w:rsid w:val="00C56BF1"/>
    <w:rsid w:val="00C57707"/>
    <w:rsid w:val="00C839E4"/>
    <w:rsid w:val="00CA2AD7"/>
    <w:rsid w:val="00CA7904"/>
    <w:rsid w:val="00CE0CAD"/>
    <w:rsid w:val="00D13A63"/>
    <w:rsid w:val="00DE0326"/>
    <w:rsid w:val="00DE3A3B"/>
    <w:rsid w:val="00DE421F"/>
    <w:rsid w:val="00E0379E"/>
    <w:rsid w:val="00E211B6"/>
    <w:rsid w:val="00E30A64"/>
    <w:rsid w:val="00E56C6A"/>
    <w:rsid w:val="00E724D1"/>
    <w:rsid w:val="00E97E5A"/>
    <w:rsid w:val="00EA0614"/>
    <w:rsid w:val="00EA0DE9"/>
    <w:rsid w:val="00EA4D4F"/>
    <w:rsid w:val="00EB254A"/>
    <w:rsid w:val="00EC0052"/>
    <w:rsid w:val="00ED257E"/>
    <w:rsid w:val="00EE7520"/>
    <w:rsid w:val="00EF670F"/>
    <w:rsid w:val="00F05535"/>
    <w:rsid w:val="00F24F01"/>
    <w:rsid w:val="00F46D3A"/>
    <w:rsid w:val="00FC13CB"/>
    <w:rsid w:val="00FD2468"/>
    <w:rsid w:val="00FE48F1"/>
    <w:rsid w:val="00FF39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rules v:ext="edit">
        <o:r id="V:Rule12" type="connector" idref="#_x0000_s1094"/>
        <o:r id="V:Rule13" type="connector" idref="#_x0000_s1100"/>
        <o:r id="V:Rule14" type="connector" idref="#_x0000_s1097"/>
        <o:r id="V:Rule15" type="connector" idref="#_x0000_s1098"/>
        <o:r id="V:Rule16" type="connector" idref="#_x0000_s1087"/>
        <o:r id="V:Rule17" type="connector" idref="#_x0000_s1086"/>
        <o:r id="V:Rule18" type="connector" idref="#_x0000_s1096"/>
        <o:r id="V:Rule19" type="connector" idref="#_x0000_s1088"/>
        <o:r id="V:Rule20" type="connector" idref="#_x0000_s1085"/>
        <o:r id="V:Rule21" type="connector" idref="#_x0000_s1099"/>
        <o:r id="V:Rule22" type="connector" idref="#_x0000_s10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891"/>
    <w:pPr>
      <w:spacing w:after="0" w:line="240" w:lineRule="auto"/>
    </w:pPr>
    <w:rPr>
      <w:rFonts w:ascii="Calibri" w:hAnsi="Calibri" w:cs="Calibri"/>
      <w:sz w:val="24"/>
      <w:szCs w:val="24"/>
      <w:lang w:val="en-US"/>
    </w:rPr>
  </w:style>
  <w:style w:type="paragraph" w:styleId="1">
    <w:name w:val="heading 1"/>
    <w:basedOn w:val="a"/>
    <w:next w:val="a"/>
    <w:link w:val="10"/>
    <w:uiPriority w:val="9"/>
    <w:qFormat/>
    <w:rsid w:val="005728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57282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728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316088"/>
    <w:pPr>
      <w:keepNext/>
      <w:outlineLvl w:val="4"/>
    </w:pPr>
    <w:rPr>
      <w:rFonts w:ascii="Courier New" w:eastAsia="Times New Roman" w:hAnsi="Courier New" w:cs="Times New Roman"/>
      <w:snapToGrid w:val="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1585"/>
    <w:pPr>
      <w:ind w:left="720"/>
      <w:contextualSpacing/>
    </w:pPr>
  </w:style>
  <w:style w:type="paragraph" w:styleId="21">
    <w:name w:val="Body Text Indent 2"/>
    <w:basedOn w:val="a"/>
    <w:link w:val="22"/>
    <w:uiPriority w:val="99"/>
    <w:rsid w:val="00E30A64"/>
    <w:pPr>
      <w:spacing w:after="120" w:line="480" w:lineRule="auto"/>
      <w:ind w:left="283" w:firstLine="709"/>
      <w:jc w:val="both"/>
    </w:pPr>
    <w:rPr>
      <w:rFonts w:ascii="Times New Roman" w:eastAsia="Times New Roman" w:hAnsi="Times New Roman" w:cs="Times New Roman"/>
      <w:lang w:val="ru-RU" w:eastAsia="ru-RU"/>
    </w:rPr>
  </w:style>
  <w:style w:type="character" w:customStyle="1" w:styleId="22">
    <w:name w:val="Основной текст с отступом 2 Знак"/>
    <w:basedOn w:val="a0"/>
    <w:link w:val="21"/>
    <w:uiPriority w:val="99"/>
    <w:rsid w:val="00E30A64"/>
    <w:rPr>
      <w:rFonts w:ascii="Times New Roman" w:eastAsia="Times New Roman" w:hAnsi="Times New Roman" w:cs="Times New Roman"/>
      <w:sz w:val="24"/>
      <w:szCs w:val="24"/>
      <w:lang w:eastAsia="ru-RU"/>
    </w:rPr>
  </w:style>
  <w:style w:type="paragraph" w:styleId="a4">
    <w:name w:val="Normal (Web)"/>
    <w:basedOn w:val="a"/>
    <w:uiPriority w:val="99"/>
    <w:rsid w:val="00E30A64"/>
    <w:pPr>
      <w:spacing w:before="100" w:beforeAutospacing="1" w:after="100" w:afterAutospacing="1"/>
      <w:ind w:firstLine="709"/>
      <w:jc w:val="both"/>
    </w:pPr>
    <w:rPr>
      <w:rFonts w:ascii="Arial Unicode MS" w:eastAsia="Arial Unicode MS" w:hAnsi="Arial Unicode MS" w:cs="Arial Unicode MS"/>
      <w:lang w:val="ru-RU" w:eastAsia="ru-RU"/>
    </w:rPr>
  </w:style>
  <w:style w:type="paragraph" w:styleId="a5">
    <w:name w:val="Plain Text"/>
    <w:basedOn w:val="a"/>
    <w:link w:val="a6"/>
    <w:rsid w:val="001865AE"/>
    <w:rPr>
      <w:rFonts w:ascii="Courier New" w:eastAsia="Times New Roman" w:hAnsi="Courier New" w:cs="Courier New"/>
      <w:sz w:val="20"/>
      <w:szCs w:val="20"/>
      <w:lang w:val="ru-RU" w:eastAsia="ru-RU"/>
    </w:rPr>
  </w:style>
  <w:style w:type="character" w:customStyle="1" w:styleId="a6">
    <w:name w:val="Текст Знак"/>
    <w:basedOn w:val="a0"/>
    <w:link w:val="a5"/>
    <w:rsid w:val="001865AE"/>
    <w:rPr>
      <w:rFonts w:ascii="Courier New" w:eastAsia="Times New Roman" w:hAnsi="Courier New" w:cs="Courier New"/>
      <w:sz w:val="20"/>
      <w:szCs w:val="20"/>
      <w:lang w:eastAsia="ru-RU"/>
    </w:rPr>
  </w:style>
  <w:style w:type="paragraph" w:customStyle="1" w:styleId="FR1">
    <w:name w:val="FR1"/>
    <w:rsid w:val="0064437F"/>
    <w:pPr>
      <w:widowControl w:val="0"/>
      <w:autoSpaceDE w:val="0"/>
      <w:autoSpaceDN w:val="0"/>
      <w:adjustRightInd w:val="0"/>
      <w:spacing w:after="0" w:line="240" w:lineRule="auto"/>
      <w:ind w:left="400" w:firstLine="709"/>
      <w:jc w:val="both"/>
    </w:pPr>
    <w:rPr>
      <w:rFonts w:ascii="Arial" w:eastAsia="Times New Roman" w:hAnsi="Arial" w:cs="Arial"/>
      <w:b/>
      <w:bCs/>
      <w:i/>
      <w:iCs/>
      <w:sz w:val="18"/>
      <w:szCs w:val="18"/>
      <w:lang w:eastAsia="ru-RU"/>
    </w:rPr>
  </w:style>
  <w:style w:type="paragraph" w:styleId="a7">
    <w:name w:val="Balloon Text"/>
    <w:basedOn w:val="a"/>
    <w:link w:val="a8"/>
    <w:uiPriority w:val="99"/>
    <w:semiHidden/>
    <w:unhideWhenUsed/>
    <w:rsid w:val="00160AC7"/>
    <w:rPr>
      <w:rFonts w:ascii="Tahoma" w:hAnsi="Tahoma" w:cs="Tahoma"/>
      <w:sz w:val="16"/>
      <w:szCs w:val="16"/>
    </w:rPr>
  </w:style>
  <w:style w:type="character" w:customStyle="1" w:styleId="a8">
    <w:name w:val="Текст выноски Знак"/>
    <w:basedOn w:val="a0"/>
    <w:link w:val="a7"/>
    <w:uiPriority w:val="99"/>
    <w:semiHidden/>
    <w:rsid w:val="00160AC7"/>
    <w:rPr>
      <w:rFonts w:ascii="Tahoma" w:hAnsi="Tahoma" w:cs="Tahoma"/>
      <w:sz w:val="16"/>
      <w:szCs w:val="16"/>
      <w:lang w:val="en-US"/>
    </w:rPr>
  </w:style>
  <w:style w:type="paragraph" w:styleId="a9">
    <w:name w:val="No Spacing"/>
    <w:uiPriority w:val="1"/>
    <w:qFormat/>
    <w:rsid w:val="00572822"/>
    <w:pPr>
      <w:spacing w:after="0" w:line="240" w:lineRule="auto"/>
    </w:pPr>
    <w:rPr>
      <w:rFonts w:ascii="Calibri" w:hAnsi="Calibri" w:cs="Calibri"/>
      <w:sz w:val="24"/>
      <w:szCs w:val="24"/>
      <w:lang w:val="en-US"/>
    </w:rPr>
  </w:style>
  <w:style w:type="character" w:customStyle="1" w:styleId="10">
    <w:name w:val="Заголовок 1 Знак"/>
    <w:basedOn w:val="a0"/>
    <w:link w:val="1"/>
    <w:uiPriority w:val="9"/>
    <w:rsid w:val="00572822"/>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572822"/>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572822"/>
    <w:rPr>
      <w:rFonts w:asciiTheme="majorHAnsi" w:eastAsiaTheme="majorEastAsia" w:hAnsiTheme="majorHAnsi" w:cstheme="majorBidi"/>
      <w:b/>
      <w:bCs/>
      <w:color w:val="4F81BD" w:themeColor="accent1"/>
      <w:sz w:val="24"/>
      <w:szCs w:val="24"/>
      <w:lang w:val="en-US"/>
    </w:rPr>
  </w:style>
  <w:style w:type="paragraph" w:styleId="aa">
    <w:name w:val="Body Text"/>
    <w:basedOn w:val="a"/>
    <w:link w:val="ab"/>
    <w:uiPriority w:val="99"/>
    <w:semiHidden/>
    <w:unhideWhenUsed/>
    <w:rsid w:val="00316088"/>
    <w:pPr>
      <w:spacing w:after="120"/>
    </w:pPr>
  </w:style>
  <w:style w:type="character" w:customStyle="1" w:styleId="ab">
    <w:name w:val="Основной текст Знак"/>
    <w:basedOn w:val="a0"/>
    <w:link w:val="aa"/>
    <w:uiPriority w:val="99"/>
    <w:semiHidden/>
    <w:rsid w:val="00316088"/>
    <w:rPr>
      <w:rFonts w:ascii="Calibri" w:hAnsi="Calibri" w:cs="Calibri"/>
      <w:sz w:val="24"/>
      <w:szCs w:val="24"/>
      <w:lang w:val="en-US"/>
    </w:rPr>
  </w:style>
  <w:style w:type="character" w:customStyle="1" w:styleId="50">
    <w:name w:val="Заголовок 5 Знак"/>
    <w:basedOn w:val="a0"/>
    <w:link w:val="5"/>
    <w:rsid w:val="00316088"/>
    <w:rPr>
      <w:rFonts w:ascii="Courier New" w:eastAsia="Times New Roman" w:hAnsi="Courier New" w:cs="Times New Roman"/>
      <w:snapToGrid w:val="0"/>
      <w:sz w:val="24"/>
      <w:szCs w:val="20"/>
      <w:lang w:eastAsia="ru-RU"/>
    </w:rPr>
  </w:style>
  <w:style w:type="paragraph" w:styleId="ac">
    <w:name w:val="footnote text"/>
    <w:basedOn w:val="a"/>
    <w:link w:val="ad"/>
    <w:uiPriority w:val="99"/>
    <w:semiHidden/>
    <w:rsid w:val="00695C17"/>
    <w:pPr>
      <w:widowControl w:val="0"/>
      <w:autoSpaceDE w:val="0"/>
      <w:autoSpaceDN w:val="0"/>
      <w:adjustRightInd w:val="0"/>
      <w:spacing w:line="300" w:lineRule="auto"/>
      <w:ind w:firstLine="720"/>
      <w:jc w:val="both"/>
    </w:pPr>
    <w:rPr>
      <w:rFonts w:ascii="Times New Roman" w:eastAsia="Times New Roman" w:hAnsi="Times New Roman" w:cs="Times New Roman"/>
      <w:sz w:val="20"/>
      <w:szCs w:val="20"/>
      <w:lang w:val="ru-RU" w:eastAsia="ru-RU"/>
    </w:rPr>
  </w:style>
  <w:style w:type="character" w:customStyle="1" w:styleId="ad">
    <w:name w:val="Текст сноски Знак"/>
    <w:basedOn w:val="a0"/>
    <w:link w:val="ac"/>
    <w:uiPriority w:val="99"/>
    <w:semiHidden/>
    <w:rsid w:val="00695C17"/>
    <w:rPr>
      <w:rFonts w:ascii="Times New Roman" w:eastAsia="Times New Roman" w:hAnsi="Times New Roman" w:cs="Times New Roman"/>
      <w:sz w:val="20"/>
      <w:szCs w:val="20"/>
      <w:lang w:eastAsia="ru-RU"/>
    </w:rPr>
  </w:style>
  <w:style w:type="character" w:styleId="ae">
    <w:name w:val="footnote reference"/>
    <w:basedOn w:val="a0"/>
    <w:uiPriority w:val="99"/>
    <w:semiHidden/>
    <w:rsid w:val="00695C17"/>
    <w:rPr>
      <w:vertAlign w:val="superscript"/>
    </w:rPr>
  </w:style>
  <w:style w:type="paragraph" w:customStyle="1" w:styleId="newncpi">
    <w:name w:val="newncpi"/>
    <w:basedOn w:val="a"/>
    <w:uiPriority w:val="99"/>
    <w:rsid w:val="00B96F06"/>
    <w:pPr>
      <w:ind w:firstLine="567"/>
      <w:jc w:val="both"/>
    </w:pPr>
    <w:rPr>
      <w:rFonts w:ascii="Times New Roman" w:eastAsia="Times New Roman" w:hAnsi="Times New Roman" w:cs="Times New Roman"/>
      <w:lang w:val="ru-RU" w:eastAsia="ru-RU"/>
    </w:rPr>
  </w:style>
  <w:style w:type="paragraph" w:customStyle="1" w:styleId="point">
    <w:name w:val="point"/>
    <w:basedOn w:val="a"/>
    <w:uiPriority w:val="99"/>
    <w:rsid w:val="007A4D64"/>
    <w:pPr>
      <w:ind w:firstLine="567"/>
      <w:jc w:val="both"/>
    </w:pPr>
    <w:rPr>
      <w:rFonts w:ascii="Times New Roman" w:eastAsia="Times New Roman" w:hAnsi="Times New Roman" w:cs="Times New Roman"/>
      <w:lang w:val="ru-RU" w:eastAsia="ru-RU"/>
    </w:rPr>
  </w:style>
  <w:style w:type="paragraph" w:customStyle="1" w:styleId="underpoint">
    <w:name w:val="underpoint"/>
    <w:basedOn w:val="a"/>
    <w:uiPriority w:val="99"/>
    <w:rsid w:val="007A4D64"/>
    <w:pPr>
      <w:ind w:firstLine="567"/>
      <w:jc w:val="both"/>
    </w:pPr>
    <w:rPr>
      <w:rFonts w:ascii="Times New Roman" w:eastAsia="Times New Roman" w:hAnsi="Times New Roman" w:cs="Times New Roman"/>
      <w:lang w:val="ru-RU" w:eastAsia="ru-RU"/>
    </w:rPr>
  </w:style>
  <w:style w:type="paragraph" w:styleId="af">
    <w:name w:val="header"/>
    <w:basedOn w:val="a"/>
    <w:link w:val="af0"/>
    <w:uiPriority w:val="99"/>
    <w:unhideWhenUsed/>
    <w:rsid w:val="00340BF6"/>
    <w:pPr>
      <w:tabs>
        <w:tab w:val="center" w:pos="4677"/>
        <w:tab w:val="right" w:pos="9355"/>
      </w:tabs>
    </w:pPr>
  </w:style>
  <w:style w:type="character" w:customStyle="1" w:styleId="af0">
    <w:name w:val="Верхний колонтитул Знак"/>
    <w:basedOn w:val="a0"/>
    <w:link w:val="af"/>
    <w:uiPriority w:val="99"/>
    <w:rsid w:val="00340BF6"/>
    <w:rPr>
      <w:rFonts w:ascii="Calibri" w:hAnsi="Calibri" w:cs="Calibri"/>
      <w:sz w:val="24"/>
      <w:szCs w:val="24"/>
      <w:lang w:val="en-US"/>
    </w:rPr>
  </w:style>
  <w:style w:type="paragraph" w:styleId="af1">
    <w:name w:val="footer"/>
    <w:basedOn w:val="a"/>
    <w:link w:val="af2"/>
    <w:uiPriority w:val="99"/>
    <w:semiHidden/>
    <w:unhideWhenUsed/>
    <w:rsid w:val="00340BF6"/>
    <w:pPr>
      <w:tabs>
        <w:tab w:val="center" w:pos="4677"/>
        <w:tab w:val="right" w:pos="9355"/>
      </w:tabs>
    </w:pPr>
  </w:style>
  <w:style w:type="character" w:customStyle="1" w:styleId="af2">
    <w:name w:val="Нижний колонтитул Знак"/>
    <w:basedOn w:val="a0"/>
    <w:link w:val="af1"/>
    <w:uiPriority w:val="99"/>
    <w:semiHidden/>
    <w:rsid w:val="00340BF6"/>
    <w:rPr>
      <w:rFonts w:ascii="Calibri" w:hAnsi="Calibri" w:cs="Calibri"/>
      <w:sz w:val="24"/>
      <w:szCs w:val="24"/>
      <w:lang w:val="en-US"/>
    </w:rPr>
  </w:style>
  <w:style w:type="paragraph" w:customStyle="1" w:styleId="FR2">
    <w:name w:val="FR2"/>
    <w:rsid w:val="00E0379E"/>
    <w:pPr>
      <w:widowControl w:val="0"/>
      <w:spacing w:after="0" w:line="300" w:lineRule="auto"/>
      <w:ind w:firstLine="260"/>
      <w:jc w:val="both"/>
    </w:pPr>
    <w:rPr>
      <w:rFonts w:ascii="Arial" w:eastAsia="Times New Roman" w:hAnsi="Arial" w:cs="Times New Roman"/>
      <w:sz w:val="16"/>
      <w:szCs w:val="20"/>
      <w:lang w:eastAsia="ru-RU"/>
    </w:rPr>
  </w:style>
  <w:style w:type="paragraph" w:customStyle="1" w:styleId="FR3">
    <w:name w:val="FR3"/>
    <w:rsid w:val="00E0379E"/>
    <w:pPr>
      <w:widowControl w:val="0"/>
      <w:spacing w:after="0" w:line="300" w:lineRule="auto"/>
      <w:jc w:val="both"/>
    </w:pPr>
    <w:rPr>
      <w:rFonts w:ascii="Arial" w:eastAsia="Times New Roman" w:hAnsi="Arial" w:cs="Times New Roman"/>
      <w:sz w:val="16"/>
      <w:szCs w:val="20"/>
      <w:lang w:eastAsia="ru-RU"/>
    </w:rPr>
  </w:style>
</w:styles>
</file>

<file path=word/webSettings.xml><?xml version="1.0" encoding="utf-8"?>
<w:webSettings xmlns:r="http://schemas.openxmlformats.org/officeDocument/2006/relationships" xmlns:w="http://schemas.openxmlformats.org/wordprocessingml/2006/main">
  <w:divs>
    <w:div w:id="62917186">
      <w:bodyDiv w:val="1"/>
      <w:marLeft w:val="0"/>
      <w:marRight w:val="0"/>
      <w:marTop w:val="0"/>
      <w:marBottom w:val="0"/>
      <w:divBdr>
        <w:top w:val="none" w:sz="0" w:space="0" w:color="auto"/>
        <w:left w:val="none" w:sz="0" w:space="0" w:color="auto"/>
        <w:bottom w:val="none" w:sz="0" w:space="0" w:color="auto"/>
        <w:right w:val="none" w:sz="0" w:space="0" w:color="auto"/>
      </w:divBdr>
    </w:div>
    <w:div w:id="66807259">
      <w:bodyDiv w:val="1"/>
      <w:marLeft w:val="0"/>
      <w:marRight w:val="0"/>
      <w:marTop w:val="0"/>
      <w:marBottom w:val="0"/>
      <w:divBdr>
        <w:top w:val="none" w:sz="0" w:space="0" w:color="auto"/>
        <w:left w:val="none" w:sz="0" w:space="0" w:color="auto"/>
        <w:bottom w:val="none" w:sz="0" w:space="0" w:color="auto"/>
        <w:right w:val="none" w:sz="0" w:space="0" w:color="auto"/>
      </w:divBdr>
    </w:div>
    <w:div w:id="189808689">
      <w:bodyDiv w:val="1"/>
      <w:marLeft w:val="0"/>
      <w:marRight w:val="0"/>
      <w:marTop w:val="0"/>
      <w:marBottom w:val="0"/>
      <w:divBdr>
        <w:top w:val="none" w:sz="0" w:space="0" w:color="auto"/>
        <w:left w:val="none" w:sz="0" w:space="0" w:color="auto"/>
        <w:bottom w:val="none" w:sz="0" w:space="0" w:color="auto"/>
        <w:right w:val="none" w:sz="0" w:space="0" w:color="auto"/>
      </w:divBdr>
    </w:div>
    <w:div w:id="453906857">
      <w:bodyDiv w:val="1"/>
      <w:marLeft w:val="0"/>
      <w:marRight w:val="0"/>
      <w:marTop w:val="0"/>
      <w:marBottom w:val="0"/>
      <w:divBdr>
        <w:top w:val="none" w:sz="0" w:space="0" w:color="auto"/>
        <w:left w:val="none" w:sz="0" w:space="0" w:color="auto"/>
        <w:bottom w:val="none" w:sz="0" w:space="0" w:color="auto"/>
        <w:right w:val="none" w:sz="0" w:space="0" w:color="auto"/>
      </w:divBdr>
    </w:div>
    <w:div w:id="611983863">
      <w:bodyDiv w:val="1"/>
      <w:marLeft w:val="0"/>
      <w:marRight w:val="0"/>
      <w:marTop w:val="0"/>
      <w:marBottom w:val="0"/>
      <w:divBdr>
        <w:top w:val="none" w:sz="0" w:space="0" w:color="auto"/>
        <w:left w:val="none" w:sz="0" w:space="0" w:color="auto"/>
        <w:bottom w:val="none" w:sz="0" w:space="0" w:color="auto"/>
        <w:right w:val="none" w:sz="0" w:space="0" w:color="auto"/>
      </w:divBdr>
    </w:div>
    <w:div w:id="847402052">
      <w:bodyDiv w:val="1"/>
      <w:marLeft w:val="0"/>
      <w:marRight w:val="0"/>
      <w:marTop w:val="0"/>
      <w:marBottom w:val="0"/>
      <w:divBdr>
        <w:top w:val="none" w:sz="0" w:space="0" w:color="auto"/>
        <w:left w:val="none" w:sz="0" w:space="0" w:color="auto"/>
        <w:bottom w:val="none" w:sz="0" w:space="0" w:color="auto"/>
        <w:right w:val="none" w:sz="0" w:space="0" w:color="auto"/>
      </w:divBdr>
    </w:div>
    <w:div w:id="918637064">
      <w:bodyDiv w:val="1"/>
      <w:marLeft w:val="0"/>
      <w:marRight w:val="0"/>
      <w:marTop w:val="0"/>
      <w:marBottom w:val="0"/>
      <w:divBdr>
        <w:top w:val="none" w:sz="0" w:space="0" w:color="auto"/>
        <w:left w:val="none" w:sz="0" w:space="0" w:color="auto"/>
        <w:bottom w:val="none" w:sz="0" w:space="0" w:color="auto"/>
        <w:right w:val="none" w:sz="0" w:space="0" w:color="auto"/>
      </w:divBdr>
    </w:div>
    <w:div w:id="1131167960">
      <w:bodyDiv w:val="1"/>
      <w:marLeft w:val="0"/>
      <w:marRight w:val="0"/>
      <w:marTop w:val="0"/>
      <w:marBottom w:val="0"/>
      <w:divBdr>
        <w:top w:val="none" w:sz="0" w:space="0" w:color="auto"/>
        <w:left w:val="none" w:sz="0" w:space="0" w:color="auto"/>
        <w:bottom w:val="none" w:sz="0" w:space="0" w:color="auto"/>
        <w:right w:val="none" w:sz="0" w:space="0" w:color="auto"/>
      </w:divBdr>
    </w:div>
    <w:div w:id="15595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3FAD3-DE65-4FE3-BCEC-51159BB0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49</Pages>
  <Words>16502</Words>
  <Characters>94066</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110348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2010-11-14T11:56:00Z</dcterms:created>
  <dcterms:modified xsi:type="dcterms:W3CDTF">2010-12-10T20:08:00Z</dcterms:modified>
</cp:coreProperties>
</file>